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141"/>
      </w:tblGrid>
      <w:tr w:rsidR="00C7002C" w:rsidTr="006F0918">
        <w:tc>
          <w:tcPr>
            <w:tcW w:w="4606" w:type="dxa"/>
            <w:tcBorders>
              <w:top w:val="single" w:sz="4" w:space="0" w:color="FFFFFF"/>
              <w:left w:val="single" w:sz="4" w:space="0" w:color="FFFFFF"/>
              <w:bottom w:val="single" w:sz="4" w:space="0" w:color="FFFFFF"/>
              <w:right w:val="single" w:sz="4" w:space="0" w:color="FFFFFF"/>
            </w:tcBorders>
          </w:tcPr>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Royaume du Maroc</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Ministère de L’intérieur</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Préfecture de Salé</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w:t>
            </w:r>
            <w:r w:rsidR="00C7002C" w:rsidRPr="00C7002C">
              <w:rPr>
                <w:rFonts w:ascii="Myriad Pro" w:hAnsi="Myriad Pro"/>
                <w:sz w:val="20"/>
                <w:szCs w:val="20"/>
              </w:rPr>
              <w:t>Commune de Salé</w:t>
            </w:r>
          </w:p>
          <w:p w:rsidR="0015606C" w:rsidRDefault="00C7002C" w:rsidP="006F0918">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DTAU</w:t>
            </w:r>
            <w:r w:rsidR="00C7002C" w:rsidRPr="00C7002C">
              <w:rPr>
                <w:rFonts w:ascii="Myriad Pro" w:hAnsi="Myriad Pro"/>
                <w:sz w:val="20"/>
                <w:szCs w:val="20"/>
              </w:rPr>
              <w:t xml:space="preserve">                                               </w:t>
            </w:r>
          </w:p>
          <w:p w:rsidR="00C7002C" w:rsidRPr="00C7002C" w:rsidRDefault="00C7002C" w:rsidP="006F091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rsidR="00C7002C" w:rsidRPr="00CC0DA6" w:rsidRDefault="00345271" w:rsidP="006F0918">
            <w:pPr>
              <w:jc w:val="right"/>
              <w:rPr>
                <w:sz w:val="22"/>
                <w:szCs w:val="22"/>
                <w:lang w:eastAsia="en-US"/>
              </w:rPr>
            </w:pPr>
            <w:r w:rsidRPr="00FC13C4">
              <w:rPr>
                <w:noProof/>
              </w:rPr>
              <w:drawing>
                <wp:inline distT="0" distB="0" distL="0" distR="0" wp14:anchorId="00610ED5" wp14:editId="2682B05C">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9" cstate="print"/>
                          <a:stretch>
                            <a:fillRect/>
                          </a:stretch>
                        </pic:blipFill>
                        <pic:spPr>
                          <a:xfrm>
                            <a:off x="0" y="0"/>
                            <a:ext cx="1289392" cy="1113183"/>
                          </a:xfrm>
                          <a:prstGeom prst="rect">
                            <a:avLst/>
                          </a:prstGeom>
                        </pic:spPr>
                      </pic:pic>
                    </a:graphicData>
                  </a:graphic>
                </wp:inline>
              </w:drawing>
            </w:r>
          </w:p>
        </w:tc>
      </w:tr>
    </w:tbl>
    <w:p w:rsidR="00C7002C" w:rsidRPr="00606173" w:rsidRDefault="00C7002C" w:rsidP="00C7002C">
      <w:pPr>
        <w:pStyle w:val="Titre"/>
        <w:ind w:left="205"/>
        <w:rPr>
          <w:b/>
          <w:sz w:val="24"/>
          <w:szCs w:val="24"/>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294F8C" w:rsidRPr="00294F8C" w:rsidRDefault="00294F8C" w:rsidP="008A762B">
      <w:pPr>
        <w:spacing w:line="276" w:lineRule="auto"/>
        <w:jc w:val="center"/>
        <w:rPr>
          <w:ins w:id="0" w:author="Admin" w:date="2008-07-28T12:19:00Z"/>
          <w:b/>
          <w:bCs/>
          <w:sz w:val="22"/>
          <w:szCs w:val="22"/>
        </w:rPr>
      </w:pPr>
      <w:r w:rsidRPr="00294F8C">
        <w:rPr>
          <w:b/>
          <w:i/>
          <w:iCs/>
          <w:sz w:val="22"/>
          <w:szCs w:val="22"/>
        </w:rPr>
        <w:t xml:space="preserve">APPEL D’OFFRES OUVERT SUR OFFRES DE PRIX N° : </w:t>
      </w:r>
      <w:r w:rsidR="008A762B">
        <w:rPr>
          <w:b/>
          <w:i/>
          <w:iCs/>
          <w:sz w:val="22"/>
          <w:szCs w:val="22"/>
        </w:rPr>
        <w:t>20</w:t>
      </w:r>
      <w:r w:rsidRPr="00294F8C">
        <w:rPr>
          <w:b/>
          <w:i/>
          <w:iCs/>
          <w:sz w:val="22"/>
          <w:szCs w:val="22"/>
        </w:rPr>
        <w:t>/CS/2023</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294F8C" w:rsidRPr="003E02EB" w:rsidRDefault="00294F8C" w:rsidP="006B1B44">
      <w:pPr>
        <w:jc w:val="center"/>
        <w:rPr>
          <w:rFonts w:ascii="Century Gothic" w:hAnsi="Century Gothic" w:cs="Arial"/>
          <w:b/>
          <w:bCs/>
          <w:sz w:val="32"/>
          <w:szCs w:val="32"/>
        </w:rPr>
      </w:pPr>
    </w:p>
    <w:p w:rsidR="000D4765" w:rsidRDefault="00294F8C" w:rsidP="00294F8C">
      <w:pPr>
        <w:jc w:val="center"/>
        <w:rPr>
          <w:b/>
          <w:bCs/>
          <w:i/>
          <w:iCs/>
          <w:sz w:val="22"/>
          <w:szCs w:val="22"/>
        </w:rPr>
      </w:pPr>
      <w:r w:rsidRPr="00294F8C">
        <w:rPr>
          <w:b/>
          <w:bCs/>
          <w:i/>
          <w:iCs/>
          <w:sz w:val="22"/>
          <w:szCs w:val="22"/>
        </w:rPr>
        <w:t xml:space="preserve">TRAVAUX DE CONSTRUCTION DU BUREAU MUNICIPAL D’HYGIENE ET DE LA MORGUE </w:t>
      </w:r>
    </w:p>
    <w:p w:rsidR="00294F8C" w:rsidRPr="00294F8C" w:rsidRDefault="00294F8C" w:rsidP="00294F8C">
      <w:pPr>
        <w:jc w:val="center"/>
        <w:rPr>
          <w:b/>
          <w:sz w:val="20"/>
          <w:szCs w:val="20"/>
        </w:rPr>
      </w:pPr>
      <w:r w:rsidRPr="00294F8C">
        <w:rPr>
          <w:b/>
          <w:bCs/>
          <w:i/>
          <w:iCs/>
          <w:sz w:val="22"/>
          <w:szCs w:val="22"/>
        </w:rPr>
        <w:t>DE SALE – 1</w:t>
      </w:r>
      <w:r w:rsidRPr="00294F8C">
        <w:rPr>
          <w:b/>
          <w:bCs/>
          <w:i/>
          <w:iCs/>
          <w:sz w:val="22"/>
          <w:szCs w:val="22"/>
          <w:vertAlign w:val="superscript"/>
        </w:rPr>
        <w:t>ère</w:t>
      </w:r>
      <w:r w:rsidRPr="00294F8C">
        <w:rPr>
          <w:b/>
          <w:bCs/>
          <w:i/>
          <w:iCs/>
          <w:sz w:val="22"/>
          <w:szCs w:val="22"/>
        </w:rPr>
        <w:t xml:space="preserve"> Tranche</w:t>
      </w:r>
    </w:p>
    <w:p w:rsidR="000E26EF" w:rsidRPr="003E02EB" w:rsidRDefault="00294F8C" w:rsidP="00294F8C">
      <w:pPr>
        <w:jc w:val="center"/>
        <w:rPr>
          <w:rFonts w:ascii="Century Gothic" w:hAnsi="Century Gothic" w:cs="Arial"/>
          <w:b/>
          <w:bCs/>
          <w:sz w:val="28"/>
          <w:szCs w:val="28"/>
        </w:rPr>
      </w:pPr>
      <w:r w:rsidRPr="00294F8C">
        <w:rPr>
          <w:b/>
          <w:bCs/>
          <w:i/>
          <w:iCs/>
          <w:sz w:val="22"/>
          <w:szCs w:val="22"/>
        </w:rPr>
        <w:t xml:space="preserve">                                                                                                                                                                                             -COMMUNE DE SALE-PREFECTURE DE SALE-</w:t>
      </w: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Pr="003E02EB" w:rsidRDefault="001725C1" w:rsidP="001725C1">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Default="00956D50"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Pr="003E02EB" w:rsidRDefault="001725C1" w:rsidP="00C7002C">
      <w:pPr>
        <w:spacing w:before="40" w:after="40" w:line="280" w:lineRule="exact"/>
        <w:jc w:val="both"/>
        <w:rPr>
          <w:rFonts w:ascii="Century Gothic" w:hAnsi="Century Gothic" w:cs="Tahoma"/>
          <w:b/>
          <w:sz w:val="18"/>
          <w:szCs w:val="18"/>
          <w:u w:val="single"/>
        </w:rPr>
      </w:pPr>
    </w:p>
    <w:p w:rsidR="00EF208E" w:rsidRDefault="000063AF" w:rsidP="00C7002C">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r w:rsidR="00706A01">
        <w:rPr>
          <w:rFonts w:ascii="Century Gothic" w:hAnsi="Century Gothic"/>
          <w:b/>
          <w:bCs/>
        </w:rPr>
        <w:t xml:space="preserve"> </w:t>
      </w:r>
      <w:r w:rsidR="00706A01" w:rsidRPr="00706A01">
        <w:rPr>
          <w:rFonts w:ascii="Century Gothic" w:hAnsi="Century Gothic"/>
          <w:b/>
          <w:bCs/>
        </w:rPr>
        <w:t>tel qu’il a été modifié et complété</w:t>
      </w:r>
      <w:r w:rsidR="00706A01" w:rsidRPr="006A3287">
        <w:t xml:space="preserve">.  </w:t>
      </w:r>
    </w:p>
    <w:p w:rsidR="001725C1" w:rsidRDefault="001725C1" w:rsidP="00AC4F5A">
      <w:pPr>
        <w:tabs>
          <w:tab w:val="center" w:pos="4706"/>
        </w:tabs>
        <w:spacing w:line="480" w:lineRule="auto"/>
        <w:rPr>
          <w:rFonts w:ascii="Century Gothic" w:hAnsi="Century Gothic" w:cs="Tahoma"/>
          <w:b/>
          <w:bCs/>
          <w:sz w:val="36"/>
          <w:szCs w:val="36"/>
          <w:u w:val="single"/>
        </w:rPr>
      </w:pPr>
    </w:p>
    <w:p w:rsidR="00930A12" w:rsidRDefault="00930A12" w:rsidP="00930A12">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410882" w:rsidRPr="003E02EB" w:rsidRDefault="00410882" w:rsidP="00930A12">
      <w:pPr>
        <w:tabs>
          <w:tab w:val="center" w:pos="4706"/>
        </w:tabs>
        <w:spacing w:line="480" w:lineRule="auto"/>
        <w:ind w:left="540"/>
        <w:jc w:val="center"/>
        <w:rPr>
          <w:rFonts w:ascii="Century Gothic" w:hAnsi="Century Gothic" w:cs="Tahoma"/>
          <w:b/>
          <w:bCs/>
          <w:sz w:val="36"/>
          <w:szCs w:val="36"/>
          <w:u w:val="single"/>
        </w:rPr>
      </w:pPr>
    </w:p>
    <w:p w:rsidR="0006266A" w:rsidRPr="004F3E0F" w:rsidRDefault="0006266A" w:rsidP="004F3E0F">
      <w:pPr>
        <w:tabs>
          <w:tab w:val="center" w:pos="4706"/>
        </w:tabs>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 : OBJET DU REGLEMENT DE CONSULTATION</w:t>
      </w:r>
    </w:p>
    <w:p w:rsidR="0006266A" w:rsidRPr="004F3E0F" w:rsidRDefault="0006266A" w:rsidP="004F3E0F">
      <w:pPr>
        <w:tabs>
          <w:tab w:val="center" w:pos="4706"/>
        </w:tabs>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2: REPARTITION EN LOTS</w:t>
      </w:r>
    </w:p>
    <w:p w:rsidR="0006266A" w:rsidRPr="004F3E0F" w:rsidRDefault="0006266A"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3 : MAITRE D’OUVRAGE</w:t>
      </w:r>
    </w:p>
    <w:p w:rsidR="0006266A" w:rsidRPr="004F3E0F" w:rsidRDefault="0006266A" w:rsidP="004F3E0F">
      <w:pPr>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4 : CONDITIONS REQUISES DES CONCURRENTS</w:t>
      </w:r>
    </w:p>
    <w:p w:rsidR="0006266A" w:rsidRPr="004F3E0F" w:rsidRDefault="0006266A" w:rsidP="004F3E0F">
      <w:pPr>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5 : GROUPEMENT D'ENTREPRISES</w:t>
      </w:r>
    </w:p>
    <w:p w:rsidR="0006266A" w:rsidRPr="004F3E0F" w:rsidRDefault="0006266A"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6 : CONTENU DU DOSSIER D’APPEL D’OFFRES</w:t>
      </w:r>
    </w:p>
    <w:p w:rsidR="0006266A" w:rsidRPr="004F3E0F" w:rsidRDefault="0006266A"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 xml:space="preserve">ARTICLE 7 : </w:t>
      </w:r>
      <w:r w:rsidR="00E6268F" w:rsidRPr="004F3E0F">
        <w:rPr>
          <w:rFonts w:asciiTheme="minorHAnsi" w:hAnsiTheme="minorHAnsi" w:cstheme="minorHAnsi"/>
          <w:bCs/>
          <w:sz w:val="22"/>
          <w:szCs w:val="22"/>
        </w:rPr>
        <w:t>RETRAIT DU</w:t>
      </w:r>
      <w:r w:rsidRPr="004F3E0F">
        <w:rPr>
          <w:rFonts w:asciiTheme="minorHAnsi" w:hAnsiTheme="minorHAnsi" w:cstheme="minorHAnsi"/>
          <w:bCs/>
          <w:sz w:val="22"/>
          <w:szCs w:val="22"/>
        </w:rPr>
        <w:t xml:space="preserve">  DOSSIER  D’APPEL  D’OFFRES</w:t>
      </w:r>
    </w:p>
    <w:p w:rsidR="0006266A" w:rsidRPr="004F3E0F" w:rsidRDefault="0006266A"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8 : MODIFICATION DU CONTENU DU DOSSIER D’APPEL D’OFFRES</w:t>
      </w:r>
    </w:p>
    <w:p w:rsidR="0006266A" w:rsidRPr="004F3E0F" w:rsidRDefault="0006266A" w:rsidP="004F3E0F">
      <w:pPr>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9 : INFORMATION DES CONCURRENTS ET DEMANDE DES</w:t>
      </w:r>
    </w:p>
    <w:p w:rsidR="0006266A" w:rsidRPr="004F3E0F" w:rsidRDefault="0006266A" w:rsidP="004F3E0F">
      <w:pPr>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ECLAIRCISSEMENTS</w:t>
      </w:r>
    </w:p>
    <w:p w:rsidR="00581E44" w:rsidRPr="004F3E0F" w:rsidRDefault="00581E44" w:rsidP="004F3E0F">
      <w:pPr>
        <w:autoSpaceDE w:val="0"/>
        <w:autoSpaceDN w:val="0"/>
        <w:adjustRightInd w:val="0"/>
        <w:spacing w:line="360" w:lineRule="auto"/>
        <w:ind w:firstLine="540"/>
        <w:jc w:val="both"/>
        <w:rPr>
          <w:rFonts w:asciiTheme="minorHAnsi" w:hAnsiTheme="minorHAnsi" w:cstheme="minorHAnsi"/>
          <w:sz w:val="22"/>
          <w:szCs w:val="22"/>
        </w:rPr>
      </w:pPr>
      <w:r w:rsidRPr="004F3E0F">
        <w:rPr>
          <w:rFonts w:asciiTheme="minorHAnsi" w:hAnsiTheme="minorHAnsi" w:cstheme="minorHAnsi"/>
          <w:sz w:val="22"/>
          <w:szCs w:val="22"/>
        </w:rPr>
        <w:t>ARTICLE 10 : DEMANDE ET COMMUNICATION D’INFORMATIONS AUX CONCURRENTS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11 : LISTE DES PIECES JUSTIFIANT LES CAPACITES ET LES QUALITES DES CONCURRENTS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12 : OFFRE FINANCIERE</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13 : PRESENTATION DES DOSSIERS DES OFFRES DES CONCURRENTS</w:t>
      </w:r>
    </w:p>
    <w:p w:rsidR="0088096A" w:rsidRPr="004F3E0F" w:rsidRDefault="0088096A" w:rsidP="004F3E0F">
      <w:pPr>
        <w:spacing w:line="360" w:lineRule="auto"/>
        <w:ind w:firstLine="540"/>
        <w:jc w:val="both"/>
        <w:rPr>
          <w:rFonts w:asciiTheme="minorHAnsi" w:hAnsiTheme="minorHAnsi" w:cstheme="minorHAnsi"/>
          <w:smallCaps/>
          <w:sz w:val="22"/>
          <w:szCs w:val="22"/>
        </w:rPr>
      </w:pPr>
      <w:r w:rsidRPr="004F3E0F">
        <w:rPr>
          <w:rFonts w:asciiTheme="minorHAnsi" w:hAnsiTheme="minorHAnsi" w:cstheme="minorHAnsi"/>
          <w:smallCaps/>
          <w:sz w:val="22"/>
          <w:szCs w:val="22"/>
        </w:rPr>
        <w:t>Article 14: Dépôt des plis des concurrents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 xml:space="preserve">Article 15 : </w:t>
      </w:r>
      <w:r w:rsidR="0088096A" w:rsidRPr="004F3E0F">
        <w:rPr>
          <w:rFonts w:asciiTheme="minorHAnsi" w:hAnsiTheme="minorHAnsi" w:cstheme="minorHAnsi"/>
          <w:bCs/>
          <w:sz w:val="22"/>
          <w:szCs w:val="22"/>
        </w:rPr>
        <w:t>RETRAIT DES PLIS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16 : OUVERTURE ET EXAMEN DES OFFRES ET APPRECIATION DES CAPACITES DES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SOUMISSIONNAIRES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w:t>
      </w:r>
      <w:r w:rsidR="008525D0" w:rsidRPr="004F3E0F">
        <w:rPr>
          <w:rFonts w:asciiTheme="minorHAnsi" w:hAnsiTheme="minorHAnsi" w:cstheme="minorHAnsi"/>
          <w:bCs/>
          <w:sz w:val="22"/>
          <w:szCs w:val="22"/>
        </w:rPr>
        <w:t>7</w:t>
      </w:r>
      <w:r w:rsidRPr="004F3E0F">
        <w:rPr>
          <w:rFonts w:asciiTheme="minorHAnsi" w:hAnsiTheme="minorHAnsi" w:cstheme="minorHAnsi"/>
          <w:bCs/>
          <w:sz w:val="22"/>
          <w:szCs w:val="22"/>
        </w:rPr>
        <w:t xml:space="preserve"> : EXAMEN DES OFFRES FINANCIERES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1</w:t>
      </w:r>
      <w:r w:rsidR="008525D0" w:rsidRPr="004F3E0F">
        <w:rPr>
          <w:rFonts w:asciiTheme="minorHAnsi" w:hAnsiTheme="minorHAnsi" w:cstheme="minorHAnsi"/>
          <w:bCs/>
          <w:sz w:val="22"/>
          <w:szCs w:val="22"/>
        </w:rPr>
        <w:t>8</w:t>
      </w:r>
      <w:r w:rsidRPr="004F3E0F">
        <w:rPr>
          <w:rFonts w:asciiTheme="minorHAnsi" w:hAnsiTheme="minorHAnsi" w:cstheme="minorHAnsi"/>
          <w:bCs/>
          <w:sz w:val="22"/>
          <w:szCs w:val="22"/>
        </w:rPr>
        <w:t xml:space="preserve"> : </w:t>
      </w:r>
      <w:r w:rsidR="00410882" w:rsidRPr="004F3E0F">
        <w:rPr>
          <w:rFonts w:asciiTheme="minorHAnsi" w:hAnsiTheme="minorHAnsi" w:cstheme="minorHAnsi"/>
          <w:bCs/>
          <w:sz w:val="22"/>
          <w:szCs w:val="22"/>
        </w:rPr>
        <w:t>DELAI DE VALIDITE</w:t>
      </w:r>
      <w:r w:rsidR="0088096A" w:rsidRPr="004F3E0F">
        <w:rPr>
          <w:rFonts w:asciiTheme="minorHAnsi" w:hAnsiTheme="minorHAnsi" w:cstheme="minorHAnsi"/>
          <w:bCs/>
          <w:sz w:val="22"/>
          <w:szCs w:val="22"/>
        </w:rPr>
        <w:t xml:space="preserve"> DES OFFRES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 xml:space="preserve">ARTICLE </w:t>
      </w:r>
      <w:r w:rsidR="008525D0" w:rsidRPr="004F3E0F">
        <w:rPr>
          <w:rFonts w:asciiTheme="minorHAnsi" w:hAnsiTheme="minorHAnsi" w:cstheme="minorHAnsi"/>
          <w:bCs/>
          <w:sz w:val="22"/>
          <w:szCs w:val="22"/>
        </w:rPr>
        <w:t>19</w:t>
      </w:r>
      <w:r w:rsidRPr="004F3E0F">
        <w:rPr>
          <w:rFonts w:asciiTheme="minorHAnsi" w:hAnsiTheme="minorHAnsi" w:cstheme="minorHAnsi"/>
          <w:bCs/>
          <w:sz w:val="22"/>
          <w:szCs w:val="22"/>
        </w:rPr>
        <w:t xml:space="preserve"> : MONNAIE DE FORMULATION DES OFFRES</w:t>
      </w:r>
    </w:p>
    <w:p w:rsidR="00581E44" w:rsidRPr="004F3E0F" w:rsidRDefault="00581E44"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ARTICLE 2</w:t>
      </w:r>
      <w:r w:rsidR="008525D0" w:rsidRPr="004F3E0F">
        <w:rPr>
          <w:rFonts w:asciiTheme="minorHAnsi" w:hAnsiTheme="minorHAnsi" w:cstheme="minorHAnsi"/>
          <w:bCs/>
          <w:sz w:val="22"/>
          <w:szCs w:val="22"/>
        </w:rPr>
        <w:t>0</w:t>
      </w:r>
      <w:r w:rsidRPr="004F3E0F">
        <w:rPr>
          <w:rFonts w:asciiTheme="minorHAnsi" w:hAnsiTheme="minorHAnsi" w:cstheme="minorHAnsi"/>
          <w:bCs/>
          <w:sz w:val="22"/>
          <w:szCs w:val="22"/>
        </w:rPr>
        <w:t xml:space="preserve"> : LANGUE D’ETABLISSEMENT DES PIECES ET DES OFFRES</w:t>
      </w:r>
    </w:p>
    <w:p w:rsidR="00410882" w:rsidRPr="004F3E0F" w:rsidRDefault="008525D0" w:rsidP="004F3E0F">
      <w:pPr>
        <w:autoSpaceDE w:val="0"/>
        <w:autoSpaceDN w:val="0"/>
        <w:adjustRightInd w:val="0"/>
        <w:spacing w:line="360" w:lineRule="auto"/>
        <w:ind w:left="540"/>
        <w:jc w:val="both"/>
        <w:rPr>
          <w:rFonts w:asciiTheme="minorHAnsi" w:hAnsiTheme="minorHAnsi" w:cstheme="minorHAnsi"/>
          <w:bCs/>
          <w:sz w:val="22"/>
          <w:szCs w:val="22"/>
        </w:rPr>
      </w:pPr>
      <w:r w:rsidRPr="004F3E0F">
        <w:rPr>
          <w:rFonts w:asciiTheme="minorHAnsi" w:hAnsiTheme="minorHAnsi" w:cstheme="minorHAnsi"/>
          <w:bCs/>
          <w:sz w:val="22"/>
          <w:szCs w:val="22"/>
        </w:rPr>
        <w:t xml:space="preserve">ARTICLE 21 </w:t>
      </w:r>
      <w:r w:rsidR="00410882" w:rsidRPr="004F3E0F">
        <w:rPr>
          <w:rFonts w:asciiTheme="minorHAnsi" w:hAnsiTheme="minorHAnsi" w:cstheme="minorHAnsi"/>
          <w:bCs/>
          <w:sz w:val="22"/>
          <w:szCs w:val="22"/>
        </w:rPr>
        <w:t>: PREFERENCE EN FAVEUR DE L’ENTREPRISE NATIONALE</w:t>
      </w:r>
    </w:p>
    <w:p w:rsidR="004F3E0F" w:rsidRPr="004F3E0F" w:rsidRDefault="004F3E0F" w:rsidP="004F3E0F">
      <w:pPr>
        <w:pStyle w:val="Corpsdetexte"/>
        <w:spacing w:line="360" w:lineRule="auto"/>
        <w:ind w:firstLine="540"/>
        <w:jc w:val="both"/>
        <w:rPr>
          <w:rFonts w:asciiTheme="minorHAnsi" w:hAnsiTheme="minorHAnsi" w:cstheme="minorHAnsi"/>
          <w:bCs/>
          <w:sz w:val="22"/>
          <w:szCs w:val="22"/>
        </w:rPr>
      </w:pPr>
      <w:r w:rsidRPr="004F3E0F">
        <w:rPr>
          <w:rFonts w:asciiTheme="minorHAnsi" w:hAnsiTheme="minorHAnsi" w:cstheme="minorHAnsi"/>
          <w:bCs/>
          <w:sz w:val="22"/>
          <w:szCs w:val="22"/>
        </w:rPr>
        <w:t>ARTICLE  22 : VISITE DES LIEUX</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p>
    <w:p w:rsidR="00581E44" w:rsidRPr="00581E44" w:rsidRDefault="00581E44" w:rsidP="00581E44">
      <w:pPr>
        <w:autoSpaceDE w:val="0"/>
        <w:autoSpaceDN w:val="0"/>
        <w:adjustRightInd w:val="0"/>
        <w:spacing w:line="360" w:lineRule="auto"/>
        <w:jc w:val="both"/>
        <w:rPr>
          <w:rFonts w:ascii="Century Gothic" w:hAnsi="Century Gothic" w:cs="Tahoma"/>
          <w:bCs/>
          <w:sz w:val="20"/>
          <w:szCs w:val="20"/>
        </w:rPr>
      </w:pPr>
    </w:p>
    <w:p w:rsidR="00581E44" w:rsidRPr="0027112A" w:rsidRDefault="00581E44" w:rsidP="00156E69">
      <w:pPr>
        <w:pageBreakBefore/>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lastRenderedPageBreak/>
        <w:t xml:space="preserve">ARTICLE 1 : OBJET DU REGLEMENT DE CONSULTATION </w:t>
      </w:r>
    </w:p>
    <w:p w:rsidR="008A2246" w:rsidRPr="0027112A" w:rsidRDefault="00581E44" w:rsidP="008A762B">
      <w:pPr>
        <w:jc w:val="both"/>
        <w:rPr>
          <w:rFonts w:asciiTheme="minorHAnsi" w:hAnsiTheme="minorHAnsi" w:cstheme="minorHAnsi"/>
          <w:b/>
          <w:bCs/>
          <w:i/>
          <w:iCs/>
          <w:sz w:val="22"/>
          <w:szCs w:val="22"/>
        </w:rPr>
      </w:pPr>
      <w:r w:rsidRPr="0027112A">
        <w:rPr>
          <w:rFonts w:asciiTheme="minorHAnsi" w:hAnsiTheme="minorHAnsi" w:cstheme="minorHAnsi"/>
          <w:sz w:val="22"/>
          <w:szCs w:val="22"/>
        </w:rPr>
        <w:t xml:space="preserve"> Le présent règlement de consultation concerne l’appe</w:t>
      </w:r>
      <w:r w:rsidR="00156B3E" w:rsidRPr="0027112A">
        <w:rPr>
          <w:rFonts w:asciiTheme="minorHAnsi" w:hAnsiTheme="minorHAnsi" w:cstheme="minorHAnsi"/>
          <w:sz w:val="22"/>
          <w:szCs w:val="22"/>
        </w:rPr>
        <w:t>l</w:t>
      </w:r>
      <w:r w:rsidR="00706A01" w:rsidRPr="0027112A">
        <w:rPr>
          <w:rFonts w:asciiTheme="minorHAnsi" w:hAnsiTheme="minorHAnsi" w:cstheme="minorHAnsi"/>
          <w:sz w:val="22"/>
          <w:szCs w:val="22"/>
        </w:rPr>
        <w:t xml:space="preserve"> d’offre ouvert n° </w:t>
      </w:r>
      <w:r w:rsidR="008A762B">
        <w:rPr>
          <w:rFonts w:asciiTheme="minorHAnsi" w:hAnsiTheme="minorHAnsi" w:cstheme="minorHAnsi"/>
          <w:sz w:val="22"/>
          <w:szCs w:val="22"/>
        </w:rPr>
        <w:t>20</w:t>
      </w:r>
      <w:r w:rsidR="00706A01" w:rsidRPr="0027112A">
        <w:rPr>
          <w:rFonts w:asciiTheme="minorHAnsi" w:hAnsiTheme="minorHAnsi" w:cstheme="minorHAnsi"/>
          <w:sz w:val="22"/>
          <w:szCs w:val="22"/>
        </w:rPr>
        <w:t>/CS/2023</w:t>
      </w:r>
      <w:r w:rsidRPr="0027112A">
        <w:rPr>
          <w:rFonts w:asciiTheme="minorHAnsi" w:hAnsiTheme="minorHAnsi" w:cstheme="minorHAnsi"/>
          <w:sz w:val="22"/>
          <w:szCs w:val="22"/>
        </w:rPr>
        <w:t xml:space="preserve"> du </w:t>
      </w:r>
      <w:r w:rsidR="008A762B">
        <w:rPr>
          <w:rFonts w:asciiTheme="minorHAnsi" w:hAnsiTheme="minorHAnsi" w:cstheme="minorHAnsi"/>
          <w:sz w:val="22"/>
          <w:szCs w:val="22"/>
        </w:rPr>
        <w:t xml:space="preserve">31 </w:t>
      </w:r>
      <w:r w:rsidR="008A762B" w:rsidRPr="008A762B">
        <w:rPr>
          <w:rFonts w:asciiTheme="minorHAnsi" w:hAnsiTheme="minorHAnsi" w:cstheme="minorHAnsi"/>
          <w:sz w:val="22"/>
          <w:szCs w:val="22"/>
        </w:rPr>
        <w:t>août</w:t>
      </w:r>
      <w:r w:rsidR="008A762B">
        <w:rPr>
          <w:rFonts w:asciiTheme="minorHAnsi" w:hAnsiTheme="minorHAnsi" w:cstheme="minorHAnsi"/>
          <w:sz w:val="22"/>
          <w:szCs w:val="22"/>
        </w:rPr>
        <w:t xml:space="preserve"> 2023 </w:t>
      </w:r>
      <w:r w:rsidRPr="0027112A">
        <w:rPr>
          <w:rFonts w:asciiTheme="minorHAnsi" w:hAnsiTheme="minorHAnsi" w:cstheme="minorHAnsi"/>
          <w:sz w:val="22"/>
          <w:szCs w:val="22"/>
        </w:rPr>
        <w:t xml:space="preserve">à </w:t>
      </w:r>
      <w:r w:rsidR="008A762B">
        <w:rPr>
          <w:rFonts w:asciiTheme="minorHAnsi" w:hAnsiTheme="minorHAnsi" w:cstheme="minorHAnsi"/>
          <w:b/>
          <w:bCs/>
          <w:sz w:val="22"/>
          <w:szCs w:val="22"/>
        </w:rPr>
        <w:t>10</w:t>
      </w:r>
      <w:r w:rsidRPr="0027112A">
        <w:rPr>
          <w:rFonts w:asciiTheme="minorHAnsi" w:hAnsiTheme="minorHAnsi" w:cstheme="minorHAnsi"/>
          <w:sz w:val="22"/>
          <w:szCs w:val="22"/>
        </w:rPr>
        <w:t>heures ayant pour objet</w:t>
      </w:r>
      <w:r w:rsidRPr="0027112A">
        <w:rPr>
          <w:rFonts w:asciiTheme="minorHAnsi" w:hAnsiTheme="minorHAnsi" w:cstheme="minorHAnsi"/>
          <w:b/>
          <w:bCs/>
          <w:sz w:val="22"/>
          <w:szCs w:val="22"/>
        </w:rPr>
        <w:t xml:space="preserve"> : </w:t>
      </w:r>
      <w:r w:rsidR="004F3E0F" w:rsidRPr="0027112A">
        <w:rPr>
          <w:rFonts w:asciiTheme="minorHAnsi" w:hAnsiTheme="minorHAnsi" w:cstheme="minorHAnsi"/>
          <w:b/>
          <w:bCs/>
          <w:i/>
          <w:iCs/>
          <w:sz w:val="22"/>
          <w:szCs w:val="22"/>
        </w:rPr>
        <w:t>TRAVAUX DE CONSTRUCTION DU BUREAU MUNICIPAL D’HYGIENE ET DE LA MORGUE  DE SALE – 1</w:t>
      </w:r>
      <w:r w:rsidR="004F3E0F" w:rsidRPr="0027112A">
        <w:rPr>
          <w:rFonts w:asciiTheme="minorHAnsi" w:hAnsiTheme="minorHAnsi" w:cstheme="minorHAnsi"/>
          <w:b/>
          <w:bCs/>
          <w:i/>
          <w:iCs/>
          <w:sz w:val="22"/>
          <w:szCs w:val="22"/>
          <w:vertAlign w:val="superscript"/>
        </w:rPr>
        <w:t>ère</w:t>
      </w:r>
      <w:r w:rsidR="004F3E0F" w:rsidRPr="0027112A">
        <w:rPr>
          <w:rFonts w:asciiTheme="minorHAnsi" w:hAnsiTheme="minorHAnsi" w:cstheme="minorHAnsi"/>
          <w:b/>
          <w:bCs/>
          <w:i/>
          <w:iCs/>
          <w:sz w:val="22"/>
          <w:szCs w:val="22"/>
        </w:rPr>
        <w:t xml:space="preserve"> Tranche</w:t>
      </w:r>
    </w:p>
    <w:p w:rsidR="00581E44" w:rsidRPr="0027112A" w:rsidRDefault="00581E44" w:rsidP="00156E69">
      <w:pPr>
        <w:pStyle w:val="En-tte"/>
        <w:rPr>
          <w:rFonts w:asciiTheme="minorHAnsi" w:hAnsiTheme="minorHAnsi" w:cstheme="minorHAnsi"/>
          <w:b/>
          <w:bCs/>
          <w:i/>
          <w:iCs/>
          <w:sz w:val="22"/>
          <w:szCs w:val="22"/>
        </w:rPr>
      </w:pPr>
      <w:r w:rsidRPr="0027112A">
        <w:rPr>
          <w:rFonts w:asciiTheme="minorHAnsi" w:hAnsiTheme="minorHAnsi" w:cstheme="minorHAnsi"/>
          <w:b/>
          <w:bCs/>
          <w:sz w:val="22"/>
          <w:szCs w:val="22"/>
        </w:rPr>
        <w:t xml:space="preserve"> </w:t>
      </w:r>
      <w:r w:rsidRPr="0027112A">
        <w:rPr>
          <w:rFonts w:asciiTheme="minorHAnsi" w:hAnsiTheme="minorHAnsi" w:cstheme="minorHAnsi"/>
          <w:sz w:val="22"/>
          <w:szCs w:val="22"/>
        </w:rPr>
        <w:t xml:space="preserve">Il a été établi en </w:t>
      </w:r>
      <w:r w:rsidR="00E6268F" w:rsidRPr="0027112A">
        <w:rPr>
          <w:rFonts w:asciiTheme="minorHAnsi" w:hAnsiTheme="minorHAnsi" w:cstheme="minorHAnsi"/>
          <w:sz w:val="22"/>
          <w:szCs w:val="22"/>
        </w:rPr>
        <w:t>vertu des</w:t>
      </w:r>
      <w:r w:rsidRPr="0027112A">
        <w:rPr>
          <w:rFonts w:asciiTheme="minorHAnsi" w:hAnsiTheme="minorHAnsi" w:cstheme="minorHAnsi"/>
          <w:sz w:val="22"/>
          <w:szCs w:val="22"/>
        </w:rPr>
        <w:t xml:space="preserve"> dispositions de l’article 18 du décret n° 2-12-</w:t>
      </w:r>
      <w:r w:rsidR="00E6268F" w:rsidRPr="0027112A">
        <w:rPr>
          <w:rFonts w:asciiTheme="minorHAnsi" w:hAnsiTheme="minorHAnsi" w:cstheme="minorHAnsi"/>
          <w:sz w:val="22"/>
          <w:szCs w:val="22"/>
        </w:rPr>
        <w:t>349 du</w:t>
      </w:r>
      <w:r w:rsidRPr="0027112A">
        <w:rPr>
          <w:rFonts w:asciiTheme="minorHAnsi" w:hAnsiTheme="minorHAnsi" w:cstheme="minorHAnsi"/>
          <w:sz w:val="22"/>
          <w:szCs w:val="22"/>
        </w:rPr>
        <w:t xml:space="preserve"> 20 MARS 2013 relatif aux marchés publics.</w:t>
      </w:r>
    </w:p>
    <w:p w:rsidR="004F3E0F" w:rsidRPr="0027112A" w:rsidRDefault="00581E44" w:rsidP="004C2781">
      <w:pPr>
        <w:ind w:right="-108" w:firstLine="708"/>
        <w:jc w:val="both"/>
        <w:rPr>
          <w:rFonts w:asciiTheme="minorHAnsi" w:hAnsiTheme="minorHAnsi" w:cstheme="minorHAnsi"/>
          <w:sz w:val="22"/>
          <w:szCs w:val="22"/>
        </w:rPr>
      </w:pPr>
      <w:r w:rsidRPr="0027112A">
        <w:rPr>
          <w:rFonts w:asciiTheme="minorHAnsi" w:hAnsiTheme="minorHAnsi" w:cstheme="minorHAnsi"/>
          <w:sz w:val="22"/>
          <w:szCs w:val="22"/>
        </w:rPr>
        <w:t xml:space="preserve">Les prescriptions du présent règlement ne peuvent en aucune manière déroger ou modifier les conditions et les formes prévues par </w:t>
      </w:r>
      <w:r w:rsidR="00E6268F" w:rsidRPr="0027112A">
        <w:rPr>
          <w:rFonts w:asciiTheme="minorHAnsi" w:hAnsiTheme="minorHAnsi" w:cstheme="minorHAnsi"/>
          <w:sz w:val="22"/>
          <w:szCs w:val="22"/>
        </w:rPr>
        <w:t>le décret</w:t>
      </w:r>
      <w:r w:rsidRPr="0027112A">
        <w:rPr>
          <w:rFonts w:asciiTheme="minorHAnsi" w:hAnsiTheme="minorHAnsi" w:cstheme="minorHAnsi"/>
          <w:sz w:val="22"/>
          <w:szCs w:val="22"/>
        </w:rPr>
        <w:t xml:space="preserve"> n°2-12-</w:t>
      </w:r>
      <w:r w:rsidR="00E6268F" w:rsidRPr="0027112A">
        <w:rPr>
          <w:rFonts w:asciiTheme="minorHAnsi" w:hAnsiTheme="minorHAnsi" w:cstheme="minorHAnsi"/>
          <w:sz w:val="22"/>
          <w:szCs w:val="22"/>
        </w:rPr>
        <w:t>349 précité</w:t>
      </w:r>
      <w:r w:rsidRPr="0027112A">
        <w:rPr>
          <w:rFonts w:asciiTheme="minorHAnsi" w:hAnsiTheme="minorHAnsi" w:cstheme="minorHAnsi"/>
          <w:sz w:val="22"/>
          <w:szCs w:val="22"/>
        </w:rPr>
        <w:t>. Toutes dispositions contraires au décret n° 2-12-</w:t>
      </w:r>
      <w:r w:rsidR="00E6268F" w:rsidRPr="0027112A">
        <w:rPr>
          <w:rFonts w:asciiTheme="minorHAnsi" w:hAnsiTheme="minorHAnsi" w:cstheme="minorHAnsi"/>
          <w:sz w:val="22"/>
          <w:szCs w:val="22"/>
        </w:rPr>
        <w:t>349 précité</w:t>
      </w:r>
      <w:r w:rsidRPr="0027112A">
        <w:rPr>
          <w:rFonts w:asciiTheme="minorHAnsi" w:hAnsiTheme="minorHAnsi" w:cstheme="minorHAnsi"/>
          <w:sz w:val="22"/>
          <w:szCs w:val="22"/>
        </w:rPr>
        <w:t xml:space="preserve"> sont nulles et non avenues. Seules sont valables les précisions et prescriptions complémentaires conformes aux dispositions de l’article 18 et des autres articles du décret n° n°2-12-</w:t>
      </w:r>
      <w:r w:rsidR="00E6268F" w:rsidRPr="0027112A">
        <w:rPr>
          <w:rFonts w:asciiTheme="minorHAnsi" w:hAnsiTheme="minorHAnsi" w:cstheme="minorHAnsi"/>
          <w:sz w:val="22"/>
          <w:szCs w:val="22"/>
        </w:rPr>
        <w:t>349 précité</w:t>
      </w:r>
      <w:r w:rsidRPr="0027112A">
        <w:rPr>
          <w:rFonts w:asciiTheme="minorHAnsi" w:hAnsiTheme="minorHAnsi" w:cstheme="minorHAnsi"/>
          <w:sz w:val="22"/>
          <w:szCs w:val="22"/>
        </w:rPr>
        <w:t>.</w:t>
      </w:r>
    </w:p>
    <w:p w:rsidR="00581E44" w:rsidRPr="0027112A" w:rsidRDefault="00581E44" w:rsidP="00156E69">
      <w:pPr>
        <w:tabs>
          <w:tab w:val="center" w:pos="4706"/>
        </w:tabs>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2: REPARTITION EN LOTS </w:t>
      </w:r>
    </w:p>
    <w:p w:rsidR="004F3E0F" w:rsidRPr="0027112A" w:rsidRDefault="00581E44" w:rsidP="004C2781">
      <w:pPr>
        <w:autoSpaceDE w:val="0"/>
        <w:autoSpaceDN w:val="0"/>
        <w:adjustRightInd w:val="0"/>
        <w:jc w:val="both"/>
        <w:rPr>
          <w:rFonts w:asciiTheme="minorHAnsi" w:hAnsiTheme="minorHAnsi" w:cstheme="minorHAnsi"/>
          <w:sz w:val="22"/>
          <w:szCs w:val="22"/>
        </w:rPr>
      </w:pPr>
      <w:r w:rsidRPr="0027112A">
        <w:rPr>
          <w:rFonts w:asciiTheme="minorHAnsi" w:hAnsiTheme="minorHAnsi" w:cstheme="minorHAnsi"/>
          <w:sz w:val="22"/>
          <w:szCs w:val="22"/>
        </w:rPr>
        <w:t xml:space="preserve">       Le présent appel d’offres concerne un marché lancé en lot unique. </w:t>
      </w:r>
    </w:p>
    <w:p w:rsidR="00581E44" w:rsidRPr="0027112A" w:rsidRDefault="00581E44" w:rsidP="00156E69">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3 : MAITRE D’OUVRAGE </w:t>
      </w:r>
    </w:p>
    <w:p w:rsidR="004F3E0F" w:rsidRPr="0027112A" w:rsidRDefault="00581E44" w:rsidP="004C2781">
      <w:pPr>
        <w:autoSpaceDE w:val="0"/>
        <w:autoSpaceDN w:val="0"/>
        <w:adjustRightInd w:val="0"/>
        <w:jc w:val="both"/>
        <w:rPr>
          <w:rFonts w:asciiTheme="minorHAnsi" w:hAnsiTheme="minorHAnsi" w:cstheme="minorHAnsi"/>
          <w:sz w:val="22"/>
          <w:szCs w:val="22"/>
        </w:rPr>
      </w:pPr>
      <w:r w:rsidRPr="0027112A">
        <w:rPr>
          <w:rFonts w:asciiTheme="minorHAnsi" w:hAnsiTheme="minorHAnsi" w:cstheme="minorHAnsi"/>
          <w:sz w:val="22"/>
          <w:szCs w:val="22"/>
        </w:rPr>
        <w:t xml:space="preserve">Le maître d’ouvrage du marché objet du présent appel d’offres est </w:t>
      </w:r>
      <w:r w:rsidRPr="0027112A">
        <w:rPr>
          <w:rFonts w:asciiTheme="minorHAnsi" w:hAnsiTheme="minorHAnsi" w:cstheme="minorHAnsi"/>
          <w:b/>
          <w:bCs/>
          <w:sz w:val="22"/>
          <w:szCs w:val="22"/>
        </w:rPr>
        <w:t>la Commune de Salé</w:t>
      </w:r>
      <w:r w:rsidRPr="0027112A">
        <w:rPr>
          <w:rFonts w:asciiTheme="minorHAnsi" w:hAnsiTheme="minorHAnsi" w:cstheme="minorHAnsi"/>
          <w:sz w:val="22"/>
          <w:szCs w:val="22"/>
        </w:rPr>
        <w:t xml:space="preserve"> représentée par son Président en qualité d’ordonnateur.</w:t>
      </w:r>
    </w:p>
    <w:p w:rsidR="00581E44" w:rsidRPr="0027112A" w:rsidRDefault="00581E44" w:rsidP="00156E69">
      <w:pPr>
        <w:rPr>
          <w:rFonts w:asciiTheme="minorHAnsi" w:hAnsiTheme="minorHAnsi" w:cstheme="minorHAnsi"/>
          <w:b/>
          <w:bCs/>
          <w:smallCaps/>
          <w:sz w:val="22"/>
          <w:szCs w:val="22"/>
          <w:u w:val="single"/>
        </w:rPr>
      </w:pPr>
      <w:r w:rsidRPr="0027112A">
        <w:rPr>
          <w:rFonts w:asciiTheme="minorHAnsi" w:hAnsiTheme="minorHAnsi" w:cstheme="minorHAnsi"/>
          <w:b/>
          <w:bCs/>
          <w:smallCaps/>
          <w:sz w:val="22"/>
          <w:szCs w:val="22"/>
          <w:u w:val="single"/>
        </w:rPr>
        <w:t>Article 4 : Conditions requises des concurrents</w:t>
      </w:r>
    </w:p>
    <w:p w:rsidR="00581E44" w:rsidRPr="0027112A" w:rsidRDefault="00581E44" w:rsidP="00156E69">
      <w:p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 xml:space="preserve">Conformément aux dispositions de l’article 24  du décret n° </w:t>
      </w:r>
      <w:r w:rsidRPr="0027112A">
        <w:rPr>
          <w:rFonts w:asciiTheme="minorHAnsi" w:hAnsiTheme="minorHAnsi" w:cstheme="minorHAnsi"/>
          <w:sz w:val="22"/>
          <w:szCs w:val="22"/>
        </w:rPr>
        <w:t>2-12-349</w:t>
      </w:r>
      <w:r w:rsidRPr="0027112A">
        <w:rPr>
          <w:rFonts w:asciiTheme="minorHAnsi" w:hAnsiTheme="minorHAnsi" w:cstheme="minorHAnsi"/>
          <w:snapToGrid w:val="0"/>
          <w:sz w:val="22"/>
          <w:szCs w:val="22"/>
          <w:lang w:eastAsia="ar-SA"/>
        </w:rPr>
        <w:t xml:space="preserve">  précité :</w:t>
      </w:r>
    </w:p>
    <w:p w:rsidR="00581E44" w:rsidRPr="0027112A" w:rsidRDefault="00581E44" w:rsidP="00156E69">
      <w:p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b/>
          <w:bCs/>
          <w:snapToGrid w:val="0"/>
          <w:sz w:val="22"/>
          <w:szCs w:val="22"/>
          <w:lang w:eastAsia="ar-SA"/>
        </w:rPr>
        <w:t xml:space="preserve">* </w:t>
      </w:r>
      <w:r w:rsidRPr="0027112A">
        <w:rPr>
          <w:rFonts w:asciiTheme="minorHAnsi" w:hAnsiTheme="minorHAnsi" w:cstheme="minorHAnsi"/>
          <w:snapToGrid w:val="0"/>
          <w:sz w:val="22"/>
          <w:szCs w:val="22"/>
          <w:lang w:eastAsia="ar-SA"/>
        </w:rPr>
        <w:t>Seules peuvent participer au présent appel d’offres et être attributaires du marché les personnes physiques ou morales qui :</w:t>
      </w:r>
    </w:p>
    <w:p w:rsidR="00581E44" w:rsidRPr="0027112A" w:rsidRDefault="00581E44" w:rsidP="00156E69">
      <w:pPr>
        <w:numPr>
          <w:ilvl w:val="0"/>
          <w:numId w:val="2"/>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Justifient des capacités juridiques, techniques et financières requises ;</w:t>
      </w:r>
    </w:p>
    <w:p w:rsidR="00581E44" w:rsidRPr="0027112A" w:rsidRDefault="00581E44" w:rsidP="00156E69">
      <w:pPr>
        <w:numPr>
          <w:ilvl w:val="0"/>
          <w:numId w:val="3"/>
        </w:numPr>
        <w:tabs>
          <w:tab w:val="num" w:pos="1078"/>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 xml:space="preserve">Sont en situation fiscale régulière. </w:t>
      </w:r>
    </w:p>
    <w:p w:rsidR="00172DDD" w:rsidRPr="0027112A" w:rsidRDefault="00581E44" w:rsidP="00172DDD">
      <w:pPr>
        <w:numPr>
          <w:ilvl w:val="0"/>
          <w:numId w:val="4"/>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sont affiliées à la caisse nationale de sécurité sociale.</w:t>
      </w:r>
    </w:p>
    <w:p w:rsidR="00581E44" w:rsidRPr="0027112A" w:rsidRDefault="00581E44" w:rsidP="00156E69">
      <w:p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b/>
          <w:bCs/>
          <w:snapToGrid w:val="0"/>
          <w:sz w:val="22"/>
          <w:szCs w:val="22"/>
          <w:lang w:eastAsia="ar-SA"/>
        </w:rPr>
        <w:t>*</w:t>
      </w:r>
      <w:r w:rsidRPr="0027112A">
        <w:rPr>
          <w:rFonts w:asciiTheme="minorHAnsi" w:hAnsiTheme="minorHAnsi" w:cstheme="minorHAnsi"/>
          <w:snapToGrid w:val="0"/>
          <w:sz w:val="22"/>
          <w:szCs w:val="22"/>
          <w:lang w:eastAsia="ar-SA"/>
        </w:rPr>
        <w:t xml:space="preserve"> Ne sont pas admises à participer au présent appel d’offres : </w:t>
      </w:r>
    </w:p>
    <w:p w:rsidR="00581E44" w:rsidRPr="0027112A" w:rsidRDefault="00581E44" w:rsidP="00156E69">
      <w:pPr>
        <w:numPr>
          <w:ilvl w:val="0"/>
          <w:numId w:val="4"/>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Les personnes en liquidations judiciaires ;</w:t>
      </w:r>
    </w:p>
    <w:p w:rsidR="00581E44" w:rsidRPr="0027112A" w:rsidRDefault="00581E44" w:rsidP="00156E69">
      <w:pPr>
        <w:numPr>
          <w:ilvl w:val="0"/>
          <w:numId w:val="4"/>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 xml:space="preserve">Les personnes en redressement judiciaire, sauf autorisation spéciale délivrée </w:t>
      </w:r>
      <w:r w:rsidR="00E6268F" w:rsidRPr="0027112A">
        <w:rPr>
          <w:rFonts w:asciiTheme="minorHAnsi" w:hAnsiTheme="minorHAnsi" w:cstheme="minorHAnsi"/>
          <w:snapToGrid w:val="0"/>
          <w:sz w:val="22"/>
          <w:szCs w:val="22"/>
          <w:lang w:eastAsia="ar-SA"/>
        </w:rPr>
        <w:t>par l’autorité</w:t>
      </w:r>
      <w:r w:rsidRPr="0027112A">
        <w:rPr>
          <w:rFonts w:asciiTheme="minorHAnsi" w:hAnsiTheme="minorHAnsi" w:cstheme="minorHAnsi"/>
          <w:snapToGrid w:val="0"/>
          <w:sz w:val="22"/>
          <w:szCs w:val="22"/>
          <w:lang w:eastAsia="ar-SA"/>
        </w:rPr>
        <w:t xml:space="preserve">  judiciaire compétente.</w:t>
      </w:r>
    </w:p>
    <w:p w:rsidR="00581E44" w:rsidRPr="0027112A" w:rsidRDefault="00581E44" w:rsidP="00156E69">
      <w:pPr>
        <w:numPr>
          <w:ilvl w:val="0"/>
          <w:numId w:val="4"/>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 xml:space="preserve">Les personnes ayant fait l’objet d’une exclusion temporaire ou définitive prononcées dans les conditions fixées par l’art. 159 du décret n° </w:t>
      </w:r>
      <w:r w:rsidRPr="0027112A">
        <w:rPr>
          <w:rFonts w:asciiTheme="minorHAnsi" w:hAnsiTheme="minorHAnsi" w:cstheme="minorHAnsi"/>
          <w:sz w:val="22"/>
          <w:szCs w:val="22"/>
        </w:rPr>
        <w:t>2-12-</w:t>
      </w:r>
      <w:r w:rsidR="00E6268F" w:rsidRPr="0027112A">
        <w:rPr>
          <w:rFonts w:asciiTheme="minorHAnsi" w:hAnsiTheme="minorHAnsi" w:cstheme="minorHAnsi"/>
          <w:sz w:val="22"/>
          <w:szCs w:val="22"/>
        </w:rPr>
        <w:t>349 du</w:t>
      </w:r>
      <w:r w:rsidRPr="0027112A">
        <w:rPr>
          <w:rFonts w:asciiTheme="minorHAnsi" w:hAnsiTheme="minorHAnsi" w:cstheme="minorHAnsi"/>
          <w:snapToGrid w:val="0"/>
          <w:sz w:val="22"/>
          <w:szCs w:val="22"/>
          <w:lang w:eastAsia="ar-SA"/>
        </w:rPr>
        <w:t xml:space="preserve"> 20 mars 2013.</w:t>
      </w:r>
    </w:p>
    <w:p w:rsidR="00581E44" w:rsidRPr="0027112A" w:rsidRDefault="00581E44" w:rsidP="00156E69">
      <w:pPr>
        <w:numPr>
          <w:ilvl w:val="0"/>
          <w:numId w:val="4"/>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Les personnes visées à l’article 65 de la loi organique N° 113-14 relative aux communes.</w:t>
      </w:r>
    </w:p>
    <w:p w:rsidR="004F3E0F" w:rsidRPr="0027112A" w:rsidRDefault="00581E44" w:rsidP="004C2781">
      <w:pPr>
        <w:numPr>
          <w:ilvl w:val="0"/>
          <w:numId w:val="4"/>
        </w:numPr>
        <w:tabs>
          <w:tab w:val="left" w:pos="4253"/>
        </w:tabs>
        <w:rPr>
          <w:rFonts w:asciiTheme="minorHAnsi" w:hAnsiTheme="minorHAnsi" w:cstheme="minorHAnsi"/>
          <w:snapToGrid w:val="0"/>
          <w:sz w:val="22"/>
          <w:szCs w:val="22"/>
          <w:lang w:eastAsia="ar-SA"/>
        </w:rPr>
      </w:pPr>
      <w:r w:rsidRPr="0027112A">
        <w:rPr>
          <w:rFonts w:asciiTheme="minorHAnsi" w:hAnsiTheme="minorHAnsi" w:cstheme="minorHAnsi"/>
          <w:snapToGrid w:val="0"/>
          <w:sz w:val="22"/>
          <w:szCs w:val="22"/>
          <w:lang w:eastAsia="ar-SA"/>
        </w:rPr>
        <w:t xml:space="preserve">Les personnes qui représentent plus d’un concurrent dans la procédure de passation du marché objet du présent règlement de consultation.  </w:t>
      </w:r>
    </w:p>
    <w:p w:rsidR="00581E44" w:rsidRPr="0027112A" w:rsidRDefault="00581E44" w:rsidP="00156E69">
      <w:pPr>
        <w:rPr>
          <w:rFonts w:asciiTheme="minorHAnsi" w:hAnsiTheme="minorHAnsi" w:cstheme="minorHAnsi"/>
          <w:b/>
          <w:bCs/>
          <w:smallCaps/>
          <w:sz w:val="22"/>
          <w:szCs w:val="22"/>
          <w:u w:val="single"/>
        </w:rPr>
      </w:pPr>
      <w:r w:rsidRPr="0027112A">
        <w:rPr>
          <w:rFonts w:asciiTheme="minorHAnsi" w:hAnsiTheme="minorHAnsi" w:cstheme="minorHAnsi"/>
          <w:b/>
          <w:bCs/>
          <w:smallCaps/>
          <w:sz w:val="22"/>
          <w:szCs w:val="22"/>
          <w:u w:val="single"/>
        </w:rPr>
        <w:t>Article 5 : Groupement d’entreprises</w:t>
      </w:r>
    </w:p>
    <w:p w:rsidR="004F3E0F" w:rsidRPr="0027112A" w:rsidRDefault="00581E44" w:rsidP="004C2781">
      <w:pPr>
        <w:ind w:right="-108" w:firstLine="708"/>
        <w:jc w:val="both"/>
        <w:rPr>
          <w:rFonts w:asciiTheme="minorHAnsi" w:hAnsiTheme="minorHAnsi" w:cstheme="minorHAnsi"/>
          <w:sz w:val="22"/>
          <w:szCs w:val="22"/>
        </w:rPr>
      </w:pPr>
      <w:r w:rsidRPr="0027112A">
        <w:rPr>
          <w:rFonts w:asciiTheme="minorHAnsi" w:hAnsiTheme="minorHAnsi" w:cstheme="minorHAnsi"/>
          <w:sz w:val="22"/>
          <w:szCs w:val="22"/>
        </w:rPr>
        <w:t>Les concurrents peuvent constituer des groupements pour présenter une offre unique selon les prescriptions de l’article 157 du décret 2-12-349 du 20/03/2013.</w:t>
      </w:r>
    </w:p>
    <w:p w:rsidR="00581E44" w:rsidRPr="0027112A" w:rsidRDefault="00581E44" w:rsidP="00156E69">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6 : CONTENU DU DOSSIER D’APPEL D’OFFRES  </w:t>
      </w:r>
    </w:p>
    <w:p w:rsidR="00581E44" w:rsidRPr="0027112A" w:rsidRDefault="00581E44" w:rsidP="004C2781">
      <w:pPr>
        <w:pStyle w:val="Corpsdetexte2"/>
        <w:spacing w:line="240" w:lineRule="auto"/>
        <w:ind w:firstLine="180"/>
        <w:rPr>
          <w:rFonts w:asciiTheme="minorHAnsi" w:hAnsiTheme="minorHAnsi" w:cstheme="minorHAnsi"/>
          <w:sz w:val="22"/>
          <w:szCs w:val="22"/>
        </w:rPr>
      </w:pPr>
      <w:r w:rsidRPr="0027112A">
        <w:rPr>
          <w:rFonts w:asciiTheme="minorHAnsi" w:hAnsiTheme="minorHAnsi" w:cstheme="minorHAnsi"/>
          <w:sz w:val="22"/>
          <w:szCs w:val="22"/>
        </w:rPr>
        <w:t>Conformément aux dispositions de l’article 19 du décret N° n° 2-12-349 précité le dossier d’appel d’offres comprend</w:t>
      </w:r>
    </w:p>
    <w:p w:rsidR="00581E44" w:rsidRPr="0027112A" w:rsidRDefault="00581E44" w:rsidP="00156E69">
      <w:pPr>
        <w:autoSpaceDE w:val="0"/>
        <w:autoSpaceDN w:val="0"/>
        <w:adjustRightInd w:val="0"/>
        <w:ind w:left="1440" w:hanging="1080"/>
        <w:jc w:val="both"/>
        <w:rPr>
          <w:rFonts w:asciiTheme="minorHAnsi" w:hAnsiTheme="minorHAnsi" w:cstheme="minorHAnsi"/>
          <w:sz w:val="22"/>
          <w:szCs w:val="22"/>
        </w:rPr>
      </w:pPr>
      <w:r w:rsidRPr="0027112A">
        <w:rPr>
          <w:rFonts w:asciiTheme="minorHAnsi" w:hAnsiTheme="minorHAnsi" w:cstheme="minorHAnsi"/>
          <w:sz w:val="22"/>
          <w:szCs w:val="22"/>
        </w:rPr>
        <w:t>a. Copie de l’avis d’appel d’offres en arabe et en français.</w:t>
      </w:r>
    </w:p>
    <w:p w:rsidR="00581E44" w:rsidRPr="0027112A" w:rsidRDefault="00581E44" w:rsidP="00156E69">
      <w:pPr>
        <w:autoSpaceDE w:val="0"/>
        <w:autoSpaceDN w:val="0"/>
        <w:adjustRightInd w:val="0"/>
        <w:ind w:left="1440" w:hanging="1080"/>
        <w:jc w:val="both"/>
        <w:rPr>
          <w:rFonts w:asciiTheme="minorHAnsi" w:hAnsiTheme="minorHAnsi" w:cstheme="minorHAnsi"/>
          <w:sz w:val="22"/>
          <w:szCs w:val="22"/>
        </w:rPr>
      </w:pPr>
      <w:r w:rsidRPr="0027112A">
        <w:rPr>
          <w:rFonts w:asciiTheme="minorHAnsi" w:hAnsiTheme="minorHAnsi" w:cstheme="minorHAnsi"/>
          <w:sz w:val="22"/>
          <w:szCs w:val="22"/>
        </w:rPr>
        <w:t xml:space="preserve">b. Un exemplaire du cahier des prescriptions spéciales; </w:t>
      </w:r>
    </w:p>
    <w:p w:rsidR="00581E44" w:rsidRPr="0027112A" w:rsidRDefault="00581E44" w:rsidP="00156E69">
      <w:pPr>
        <w:autoSpaceDE w:val="0"/>
        <w:autoSpaceDN w:val="0"/>
        <w:adjustRightInd w:val="0"/>
        <w:ind w:left="1440" w:hanging="1080"/>
        <w:jc w:val="both"/>
        <w:rPr>
          <w:rFonts w:asciiTheme="minorHAnsi" w:hAnsiTheme="minorHAnsi" w:cstheme="minorHAnsi"/>
          <w:sz w:val="22"/>
          <w:szCs w:val="22"/>
        </w:rPr>
      </w:pPr>
      <w:r w:rsidRPr="0027112A">
        <w:rPr>
          <w:rFonts w:asciiTheme="minorHAnsi" w:hAnsiTheme="minorHAnsi" w:cstheme="minorHAnsi"/>
          <w:sz w:val="22"/>
          <w:szCs w:val="22"/>
        </w:rPr>
        <w:t xml:space="preserve">c. Le modèle de l’acte d’engagement; </w:t>
      </w:r>
    </w:p>
    <w:p w:rsidR="00581E44" w:rsidRPr="0027112A" w:rsidRDefault="00581E44" w:rsidP="00156E69">
      <w:pPr>
        <w:autoSpaceDE w:val="0"/>
        <w:autoSpaceDN w:val="0"/>
        <w:adjustRightInd w:val="0"/>
        <w:ind w:left="1440" w:hanging="1080"/>
        <w:jc w:val="both"/>
        <w:rPr>
          <w:rFonts w:asciiTheme="minorHAnsi" w:hAnsiTheme="minorHAnsi" w:cstheme="minorHAnsi"/>
          <w:sz w:val="22"/>
          <w:szCs w:val="22"/>
        </w:rPr>
      </w:pPr>
      <w:r w:rsidRPr="0027112A">
        <w:rPr>
          <w:rFonts w:asciiTheme="minorHAnsi" w:hAnsiTheme="minorHAnsi" w:cstheme="minorHAnsi"/>
          <w:sz w:val="22"/>
          <w:szCs w:val="22"/>
        </w:rPr>
        <w:t xml:space="preserve">d. Le bordereau des prix et le détail estimatif; </w:t>
      </w:r>
    </w:p>
    <w:p w:rsidR="00581E44" w:rsidRPr="0027112A" w:rsidRDefault="00581E44" w:rsidP="00156E69">
      <w:pPr>
        <w:tabs>
          <w:tab w:val="left" w:pos="1480"/>
        </w:tabs>
        <w:autoSpaceDE w:val="0"/>
        <w:autoSpaceDN w:val="0"/>
        <w:adjustRightInd w:val="0"/>
        <w:ind w:left="1440" w:hanging="1080"/>
        <w:jc w:val="both"/>
        <w:rPr>
          <w:rFonts w:asciiTheme="minorHAnsi" w:hAnsiTheme="minorHAnsi" w:cstheme="minorHAnsi"/>
          <w:sz w:val="22"/>
          <w:szCs w:val="22"/>
        </w:rPr>
      </w:pPr>
      <w:r w:rsidRPr="0027112A">
        <w:rPr>
          <w:rFonts w:asciiTheme="minorHAnsi" w:hAnsiTheme="minorHAnsi" w:cstheme="minorHAnsi"/>
          <w:sz w:val="22"/>
          <w:szCs w:val="22"/>
        </w:rPr>
        <w:t xml:space="preserve">e. Le modèle de déclaration sur l’honneur ; </w:t>
      </w:r>
    </w:p>
    <w:p w:rsidR="00581E44" w:rsidRPr="0027112A" w:rsidRDefault="00581E44" w:rsidP="004C2781">
      <w:pPr>
        <w:autoSpaceDE w:val="0"/>
        <w:autoSpaceDN w:val="0"/>
        <w:adjustRightInd w:val="0"/>
        <w:ind w:left="1440" w:hanging="1080"/>
        <w:jc w:val="both"/>
        <w:rPr>
          <w:rFonts w:asciiTheme="minorHAnsi" w:hAnsiTheme="minorHAnsi" w:cstheme="minorHAnsi"/>
          <w:sz w:val="22"/>
          <w:szCs w:val="22"/>
        </w:rPr>
      </w:pPr>
      <w:r w:rsidRPr="0027112A">
        <w:rPr>
          <w:rFonts w:asciiTheme="minorHAnsi" w:hAnsiTheme="minorHAnsi" w:cstheme="minorHAnsi"/>
          <w:sz w:val="22"/>
          <w:szCs w:val="22"/>
        </w:rPr>
        <w:t xml:space="preserve">f. Le présent règlement de consultation; </w:t>
      </w:r>
    </w:p>
    <w:p w:rsidR="00581E44" w:rsidRPr="0027112A" w:rsidRDefault="00581E44" w:rsidP="00156E69">
      <w:pPr>
        <w:pStyle w:val="StyleNB"/>
        <w:rPr>
          <w:rFonts w:asciiTheme="minorHAnsi" w:hAnsiTheme="minorHAnsi" w:cstheme="minorHAnsi"/>
          <w:sz w:val="22"/>
          <w:szCs w:val="22"/>
        </w:rPr>
      </w:pPr>
      <w:r w:rsidRPr="0027112A">
        <w:rPr>
          <w:rFonts w:asciiTheme="minorHAnsi" w:hAnsiTheme="minorHAnsi" w:cstheme="minorHAnsi"/>
          <w:sz w:val="22"/>
          <w:szCs w:val="22"/>
        </w:rPr>
        <w:t>ARTICLE 7 : RETRAIT  DU  DOSSIER  D’APPEL  D’OFFRES</w:t>
      </w:r>
    </w:p>
    <w:p w:rsidR="00581E44" w:rsidRPr="0027112A" w:rsidRDefault="00581E44" w:rsidP="00156E69">
      <w:pPr>
        <w:pStyle w:val="Corpsdetexte"/>
        <w:rPr>
          <w:rFonts w:asciiTheme="minorHAnsi" w:hAnsiTheme="minorHAnsi" w:cstheme="minorHAnsi"/>
          <w:bCs/>
          <w:iCs/>
          <w:sz w:val="22"/>
          <w:szCs w:val="22"/>
        </w:rPr>
      </w:pPr>
      <w:r w:rsidRPr="0027112A">
        <w:rPr>
          <w:rFonts w:asciiTheme="minorHAnsi" w:hAnsiTheme="minorHAnsi" w:cstheme="minorHAnsi"/>
          <w:bCs/>
          <w:iCs/>
          <w:sz w:val="22"/>
          <w:szCs w:val="22"/>
        </w:rPr>
        <w:t xml:space="preserve">Le dossier d’appel d’offres est mis à la disposition des concurrents, </w:t>
      </w:r>
      <w:r w:rsidR="00566371" w:rsidRPr="0027112A">
        <w:rPr>
          <w:rFonts w:asciiTheme="minorHAnsi" w:hAnsiTheme="minorHAnsi" w:cstheme="minorHAnsi"/>
          <w:bCs/>
          <w:iCs/>
          <w:sz w:val="22"/>
          <w:szCs w:val="22"/>
        </w:rPr>
        <w:t>dans le bureau du Service des Marchés</w:t>
      </w:r>
      <w:r w:rsidRPr="0027112A">
        <w:rPr>
          <w:rFonts w:asciiTheme="minorHAnsi" w:hAnsiTheme="minorHAnsi" w:cstheme="minorHAnsi"/>
          <w:bCs/>
          <w:iCs/>
          <w:sz w:val="22"/>
          <w:szCs w:val="22"/>
        </w:rPr>
        <w:t xml:space="preserve">, au siège de la commune de Salé sis à la place </w:t>
      </w:r>
      <w:proofErr w:type="spellStart"/>
      <w:r w:rsidRPr="0027112A">
        <w:rPr>
          <w:rFonts w:asciiTheme="minorHAnsi" w:hAnsiTheme="minorHAnsi" w:cstheme="minorHAnsi"/>
          <w:bCs/>
          <w:iCs/>
          <w:sz w:val="22"/>
          <w:szCs w:val="22"/>
        </w:rPr>
        <w:t>Bab</w:t>
      </w:r>
      <w:proofErr w:type="spellEnd"/>
      <w:r w:rsidRPr="0027112A">
        <w:rPr>
          <w:rFonts w:asciiTheme="minorHAnsi" w:hAnsiTheme="minorHAnsi" w:cstheme="minorHAnsi"/>
          <w:bCs/>
          <w:iCs/>
          <w:sz w:val="22"/>
          <w:szCs w:val="22"/>
        </w:rPr>
        <w:t xml:space="preserve"> </w:t>
      </w:r>
      <w:proofErr w:type="spellStart"/>
      <w:r w:rsidRPr="0027112A">
        <w:rPr>
          <w:rFonts w:asciiTheme="minorHAnsi" w:hAnsiTheme="minorHAnsi" w:cstheme="minorHAnsi"/>
          <w:bCs/>
          <w:iCs/>
          <w:sz w:val="22"/>
          <w:szCs w:val="22"/>
        </w:rPr>
        <w:t>Bouhaja</w:t>
      </w:r>
      <w:proofErr w:type="spellEnd"/>
      <w:r w:rsidRPr="0027112A">
        <w:rPr>
          <w:rFonts w:asciiTheme="minorHAnsi" w:hAnsiTheme="minorHAnsi" w:cstheme="minorHAnsi"/>
          <w:bCs/>
          <w:iCs/>
          <w:sz w:val="22"/>
          <w:szCs w:val="22"/>
        </w:rPr>
        <w:t xml:space="preserve">, Salé,  dès la </w:t>
      </w:r>
      <w:r w:rsidR="00566371" w:rsidRPr="0027112A">
        <w:rPr>
          <w:rFonts w:asciiTheme="minorHAnsi" w:hAnsiTheme="minorHAnsi" w:cstheme="minorHAnsi"/>
          <w:bCs/>
          <w:iCs/>
          <w:sz w:val="22"/>
          <w:szCs w:val="22"/>
        </w:rPr>
        <w:t xml:space="preserve">première </w:t>
      </w:r>
      <w:r w:rsidRPr="0027112A">
        <w:rPr>
          <w:rFonts w:asciiTheme="minorHAnsi" w:hAnsiTheme="minorHAnsi" w:cstheme="minorHAnsi"/>
          <w:bCs/>
          <w:iCs/>
          <w:sz w:val="22"/>
          <w:szCs w:val="22"/>
        </w:rPr>
        <w:t>parution de l’avis d’appel d’offres</w:t>
      </w:r>
      <w:r w:rsidR="00566371" w:rsidRPr="0027112A">
        <w:rPr>
          <w:rFonts w:asciiTheme="minorHAnsi" w:hAnsiTheme="minorHAnsi" w:cstheme="minorHAnsi"/>
          <w:bCs/>
          <w:iCs/>
          <w:sz w:val="22"/>
          <w:szCs w:val="22"/>
        </w:rPr>
        <w:t xml:space="preserve"> dans l’un des supports de publication prévus à l’article 20 du décret n°2-12-349 du 20 Mars 2013</w:t>
      </w:r>
      <w:r w:rsidRPr="0027112A">
        <w:rPr>
          <w:rFonts w:asciiTheme="minorHAnsi" w:hAnsiTheme="minorHAnsi" w:cstheme="minorHAnsi"/>
          <w:bCs/>
          <w:iCs/>
          <w:sz w:val="22"/>
          <w:szCs w:val="22"/>
        </w:rPr>
        <w:t xml:space="preserve"> et  jusqu’à la date limite de  remise des offres.</w:t>
      </w:r>
    </w:p>
    <w:p w:rsidR="00581E44" w:rsidRPr="0027112A" w:rsidRDefault="00581E44" w:rsidP="00156E69">
      <w:pPr>
        <w:jc w:val="both"/>
        <w:rPr>
          <w:rFonts w:asciiTheme="minorHAnsi" w:hAnsiTheme="minorHAnsi" w:cstheme="minorHAnsi"/>
          <w:sz w:val="22"/>
          <w:szCs w:val="22"/>
        </w:rPr>
      </w:pPr>
      <w:r w:rsidRPr="0027112A">
        <w:rPr>
          <w:rFonts w:asciiTheme="minorHAnsi" w:hAnsiTheme="minorHAnsi" w:cstheme="minorHAnsi"/>
          <w:sz w:val="22"/>
          <w:szCs w:val="22"/>
        </w:rPr>
        <w:t xml:space="preserve">Le dossier d’appel d’offres est </w:t>
      </w:r>
      <w:r w:rsidR="00566371" w:rsidRPr="0027112A">
        <w:rPr>
          <w:rFonts w:asciiTheme="minorHAnsi" w:hAnsiTheme="minorHAnsi" w:cstheme="minorHAnsi"/>
          <w:sz w:val="22"/>
          <w:szCs w:val="22"/>
        </w:rPr>
        <w:t>remis</w:t>
      </w:r>
      <w:r w:rsidRPr="0027112A">
        <w:rPr>
          <w:rFonts w:asciiTheme="minorHAnsi" w:hAnsiTheme="minorHAnsi" w:cstheme="minorHAnsi"/>
          <w:sz w:val="22"/>
          <w:szCs w:val="22"/>
        </w:rPr>
        <w:t xml:space="preserve"> gratuitement </w:t>
      </w:r>
      <w:r w:rsidR="00566371" w:rsidRPr="0027112A">
        <w:rPr>
          <w:rFonts w:asciiTheme="minorHAnsi" w:hAnsiTheme="minorHAnsi" w:cstheme="minorHAnsi"/>
          <w:sz w:val="22"/>
          <w:szCs w:val="22"/>
        </w:rPr>
        <w:t xml:space="preserve">aux </w:t>
      </w:r>
      <w:r w:rsidRPr="0027112A">
        <w:rPr>
          <w:rFonts w:asciiTheme="minorHAnsi" w:hAnsiTheme="minorHAnsi" w:cstheme="minorHAnsi"/>
          <w:sz w:val="22"/>
          <w:szCs w:val="22"/>
        </w:rPr>
        <w:t xml:space="preserve"> concurrents.</w:t>
      </w:r>
    </w:p>
    <w:p w:rsidR="00581E44" w:rsidRPr="0027112A" w:rsidRDefault="00581E44" w:rsidP="004C2781">
      <w:pPr>
        <w:jc w:val="both"/>
        <w:rPr>
          <w:rFonts w:asciiTheme="minorHAnsi" w:hAnsiTheme="minorHAnsi" w:cstheme="minorHAnsi"/>
          <w:sz w:val="22"/>
          <w:szCs w:val="22"/>
        </w:rPr>
      </w:pPr>
      <w:r w:rsidRPr="0027112A">
        <w:rPr>
          <w:rFonts w:asciiTheme="minorHAnsi" w:hAnsiTheme="minorHAnsi" w:cstheme="minorHAnsi"/>
          <w:sz w:val="22"/>
          <w:szCs w:val="22"/>
        </w:rPr>
        <w:t xml:space="preserve">Le dossier d’appel d’offres peut être téléchargé sur le portail des marchés </w:t>
      </w:r>
      <w:r w:rsidR="00566371" w:rsidRPr="0027112A">
        <w:rPr>
          <w:rFonts w:asciiTheme="minorHAnsi" w:hAnsiTheme="minorHAnsi" w:cstheme="minorHAnsi"/>
          <w:sz w:val="22"/>
          <w:szCs w:val="22"/>
        </w:rPr>
        <w:t xml:space="preserve">publics </w:t>
      </w:r>
      <w:r w:rsidRPr="0027112A">
        <w:rPr>
          <w:rFonts w:asciiTheme="minorHAnsi" w:hAnsiTheme="minorHAnsi" w:cstheme="minorHAnsi"/>
          <w:sz w:val="22"/>
          <w:szCs w:val="22"/>
        </w:rPr>
        <w:t>(</w:t>
      </w:r>
      <w:hyperlink r:id="rId10" w:history="1">
        <w:r w:rsidRPr="0027112A">
          <w:rPr>
            <w:rStyle w:val="Lienhypertexte"/>
            <w:rFonts w:asciiTheme="minorHAnsi" w:hAnsiTheme="minorHAnsi" w:cstheme="minorHAnsi"/>
            <w:sz w:val="22"/>
            <w:szCs w:val="22"/>
          </w:rPr>
          <w:t>www.marchespublics.gov.ma</w:t>
        </w:r>
      </w:hyperlink>
      <w:r w:rsidRPr="0027112A">
        <w:rPr>
          <w:rFonts w:asciiTheme="minorHAnsi" w:hAnsiTheme="minorHAnsi" w:cstheme="minorHAnsi"/>
          <w:sz w:val="22"/>
          <w:szCs w:val="22"/>
        </w:rPr>
        <w:t>).</w:t>
      </w:r>
    </w:p>
    <w:p w:rsidR="00581E44" w:rsidRPr="0027112A" w:rsidRDefault="00581E44" w:rsidP="00156E69">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8 : MODIFICATION DU CONTENU DU DOSSIER D’APPEL D’OFFRES </w:t>
      </w:r>
    </w:p>
    <w:p w:rsidR="00581E44" w:rsidRPr="0027112A" w:rsidRDefault="00581E44" w:rsidP="004C2781">
      <w:pPr>
        <w:widowControl w:val="0"/>
        <w:ind w:firstLine="709"/>
        <w:jc w:val="both"/>
        <w:rPr>
          <w:rFonts w:asciiTheme="minorHAnsi" w:hAnsiTheme="minorHAnsi" w:cstheme="minorHAnsi"/>
          <w:sz w:val="22"/>
          <w:szCs w:val="22"/>
        </w:rPr>
      </w:pPr>
      <w:r w:rsidRPr="0027112A">
        <w:rPr>
          <w:rFonts w:asciiTheme="minorHAnsi" w:hAnsiTheme="minorHAnsi" w:cstheme="minorHAnsi"/>
          <w:snapToGrid w:val="0"/>
          <w:sz w:val="22"/>
          <w:szCs w:val="22"/>
        </w:rPr>
        <w:t>Exceptionnellement le maitre d’ouvrage peut introduire des modifications dans le dossier d’appel d’offres sans changer le l’objet du marché et ce conformément à l’art 19 du décret 2-12-349 du 20-03-2013</w:t>
      </w:r>
      <w:r w:rsidRPr="0027112A">
        <w:rPr>
          <w:rFonts w:asciiTheme="minorHAnsi" w:hAnsiTheme="minorHAnsi" w:cstheme="minorHAnsi"/>
          <w:sz w:val="22"/>
          <w:szCs w:val="22"/>
        </w:rPr>
        <w:t>.</w:t>
      </w:r>
    </w:p>
    <w:p w:rsidR="00581E44" w:rsidRPr="0027112A" w:rsidRDefault="00581E44" w:rsidP="00156E69">
      <w:pPr>
        <w:jc w:val="lowKashida"/>
        <w:rPr>
          <w:rFonts w:asciiTheme="minorHAnsi" w:hAnsiTheme="minorHAnsi" w:cstheme="minorHAnsi"/>
          <w:b/>
          <w:bCs/>
          <w:smallCaps/>
          <w:sz w:val="22"/>
          <w:szCs w:val="22"/>
          <w:u w:val="single"/>
        </w:rPr>
      </w:pPr>
      <w:r w:rsidRPr="0027112A">
        <w:rPr>
          <w:rFonts w:asciiTheme="minorHAnsi" w:hAnsiTheme="minorHAnsi" w:cstheme="minorHAnsi"/>
          <w:b/>
          <w:bCs/>
          <w:smallCaps/>
          <w:sz w:val="22"/>
          <w:szCs w:val="22"/>
          <w:u w:val="single"/>
        </w:rPr>
        <w:lastRenderedPageBreak/>
        <w:t xml:space="preserve">Article 9 : Information des concurrents ET DEMANDE DES ECLAIRCISSEMENTS </w:t>
      </w:r>
    </w:p>
    <w:p w:rsidR="00581E44" w:rsidRPr="0027112A" w:rsidRDefault="00581E44" w:rsidP="00156E69">
      <w:pPr>
        <w:pStyle w:val="Corpsdetexte2"/>
        <w:spacing w:line="240" w:lineRule="auto"/>
        <w:ind w:firstLine="708"/>
        <w:rPr>
          <w:rFonts w:asciiTheme="minorHAnsi" w:hAnsiTheme="minorHAnsi" w:cstheme="minorHAnsi"/>
          <w:sz w:val="22"/>
          <w:szCs w:val="22"/>
        </w:rPr>
      </w:pPr>
      <w:r w:rsidRPr="0027112A">
        <w:rPr>
          <w:rFonts w:asciiTheme="minorHAnsi" w:hAnsiTheme="minorHAnsi" w:cstheme="minorHAnsi"/>
          <w:sz w:val="22"/>
          <w:szCs w:val="22"/>
        </w:rPr>
        <w:t xml:space="preserve">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w:t>
      </w:r>
      <w:r w:rsidR="00E6268F" w:rsidRPr="0027112A">
        <w:rPr>
          <w:rFonts w:asciiTheme="minorHAnsi" w:hAnsiTheme="minorHAnsi" w:cstheme="minorHAnsi"/>
          <w:sz w:val="22"/>
          <w:szCs w:val="22"/>
        </w:rPr>
        <w:t>plis, aux</w:t>
      </w:r>
      <w:r w:rsidRPr="0027112A">
        <w:rPr>
          <w:rFonts w:asciiTheme="minorHAnsi" w:hAnsiTheme="minorHAnsi" w:cstheme="minorHAnsi"/>
          <w:sz w:val="22"/>
          <w:szCs w:val="22"/>
        </w:rPr>
        <w:t xml:space="preserve"> autres concurrents qui ont retirés le dossier d’appel d’offres par voie électronique. Il est également mis à la disposition de tout autre concurrent et communiqué aux membres </w:t>
      </w:r>
      <w:r w:rsidR="00E6268F" w:rsidRPr="0027112A">
        <w:rPr>
          <w:rFonts w:asciiTheme="minorHAnsi" w:hAnsiTheme="minorHAnsi" w:cstheme="minorHAnsi"/>
          <w:sz w:val="22"/>
          <w:szCs w:val="22"/>
        </w:rPr>
        <w:t>de la</w:t>
      </w:r>
      <w:r w:rsidRPr="0027112A">
        <w:rPr>
          <w:rFonts w:asciiTheme="minorHAnsi" w:hAnsiTheme="minorHAnsi" w:cstheme="minorHAnsi"/>
          <w:sz w:val="22"/>
          <w:szCs w:val="22"/>
        </w:rPr>
        <w:t xml:space="preserve"> commission d’appel d’offres.</w:t>
      </w:r>
    </w:p>
    <w:p w:rsidR="00581E44" w:rsidRPr="0027112A" w:rsidRDefault="00581E44" w:rsidP="00156E69">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10 : DEMANDE ET COMMUNICATION D’INFORMATIONS AUX CONCURRENTS </w:t>
      </w:r>
    </w:p>
    <w:p w:rsidR="005678C8" w:rsidRPr="0027112A" w:rsidRDefault="005678C8" w:rsidP="005678C8">
      <w:pPr>
        <w:tabs>
          <w:tab w:val="left" w:pos="9639"/>
        </w:tabs>
        <w:spacing w:before="40" w:after="40"/>
        <w:ind w:firstLine="284"/>
        <w:jc w:val="both"/>
        <w:rPr>
          <w:rFonts w:asciiTheme="minorHAnsi" w:hAnsiTheme="minorHAnsi" w:cstheme="minorHAnsi"/>
          <w:sz w:val="22"/>
          <w:szCs w:val="22"/>
        </w:rPr>
      </w:pPr>
      <w:r w:rsidRPr="0027112A">
        <w:rPr>
          <w:rFonts w:asciiTheme="minorHAnsi" w:hAnsiTheme="minorHAnsi" w:cstheme="minorHAnsi"/>
          <w:sz w:val="22"/>
          <w:szCs w:val="22"/>
        </w:rPr>
        <w:t xml:space="preserve">Les demandes d’informations ou renseignements formulées par les concurrents doivent être </w:t>
      </w:r>
      <w:r w:rsidR="00E6268F" w:rsidRPr="0027112A">
        <w:rPr>
          <w:rFonts w:asciiTheme="minorHAnsi" w:hAnsiTheme="minorHAnsi" w:cstheme="minorHAnsi"/>
          <w:sz w:val="22"/>
          <w:szCs w:val="22"/>
        </w:rPr>
        <w:t>adressées dans</w:t>
      </w:r>
      <w:r w:rsidRPr="0027112A">
        <w:rPr>
          <w:rFonts w:asciiTheme="minorHAnsi" w:hAnsiTheme="minorHAnsi" w:cstheme="minorHAnsi"/>
          <w:sz w:val="22"/>
          <w:szCs w:val="22"/>
        </w:rPr>
        <w:t xml:space="preserve"> un délai de sept (07) jours au moins avant la date prévue pour la séance d’ouverture des plis au bureau du maître d’ouvrage.</w:t>
      </w:r>
    </w:p>
    <w:p w:rsidR="005678C8" w:rsidRPr="0027112A" w:rsidRDefault="005678C8" w:rsidP="005678C8">
      <w:pPr>
        <w:tabs>
          <w:tab w:val="left" w:pos="9639"/>
        </w:tabs>
        <w:spacing w:before="40" w:after="40"/>
        <w:ind w:firstLine="284"/>
        <w:jc w:val="both"/>
        <w:rPr>
          <w:rFonts w:asciiTheme="minorHAnsi" w:hAnsiTheme="minorHAnsi" w:cstheme="minorHAnsi"/>
          <w:sz w:val="22"/>
          <w:szCs w:val="22"/>
        </w:rPr>
      </w:pPr>
      <w:r w:rsidRPr="0027112A">
        <w:rPr>
          <w:rFonts w:asciiTheme="minorHAnsi" w:hAnsiTheme="minorHAnsi" w:cstheme="minorHAnsi"/>
          <w:sz w:val="22"/>
          <w:szCs w:val="22"/>
        </w:rPr>
        <w:t>Le maître d’ouvrage doit répondre aux demandes d’éclaircissements ou renseignements dans les sept (07</w:t>
      </w:r>
      <w:r w:rsidR="00E6268F" w:rsidRPr="0027112A">
        <w:rPr>
          <w:rFonts w:asciiTheme="minorHAnsi" w:hAnsiTheme="minorHAnsi" w:cstheme="minorHAnsi"/>
          <w:sz w:val="22"/>
          <w:szCs w:val="22"/>
        </w:rPr>
        <w:t>) jours</w:t>
      </w:r>
      <w:r w:rsidRPr="0027112A">
        <w:rPr>
          <w:rFonts w:asciiTheme="minorHAnsi" w:hAnsiTheme="minorHAnsi" w:cstheme="minorHAnsi"/>
          <w:sz w:val="22"/>
          <w:szCs w:val="22"/>
        </w:rPr>
        <w:t xml:space="preserve"> suivant la date de réception de la demande. Ce délai est ramené à trois (3) jours si la demande intervient entre le 10ème et le 7</w:t>
      </w:r>
      <w:r w:rsidR="00E6268F" w:rsidRPr="0027112A">
        <w:rPr>
          <w:rFonts w:asciiTheme="minorHAnsi" w:hAnsiTheme="minorHAnsi" w:cstheme="minorHAnsi"/>
          <w:sz w:val="22"/>
          <w:szCs w:val="22"/>
        </w:rPr>
        <w:t>ème jour</w:t>
      </w:r>
      <w:r w:rsidRPr="0027112A">
        <w:rPr>
          <w:rFonts w:asciiTheme="minorHAnsi" w:hAnsiTheme="minorHAnsi" w:cstheme="minorHAnsi"/>
          <w:sz w:val="22"/>
          <w:szCs w:val="22"/>
        </w:rPr>
        <w:t xml:space="preserve"> précédant la date prévue pour la séance d’ouverture des plis</w:t>
      </w:r>
    </w:p>
    <w:p w:rsidR="005678C8" w:rsidRPr="0027112A" w:rsidRDefault="00E6268F" w:rsidP="005678C8">
      <w:pPr>
        <w:tabs>
          <w:tab w:val="left" w:pos="9639"/>
        </w:tabs>
        <w:spacing w:before="40" w:after="40"/>
        <w:ind w:firstLine="284"/>
        <w:jc w:val="both"/>
        <w:rPr>
          <w:rFonts w:asciiTheme="minorHAnsi" w:hAnsiTheme="minorHAnsi" w:cstheme="minorHAnsi"/>
          <w:sz w:val="22"/>
          <w:szCs w:val="22"/>
        </w:rPr>
      </w:pPr>
      <w:r w:rsidRPr="0027112A">
        <w:rPr>
          <w:rFonts w:asciiTheme="minorHAnsi" w:hAnsiTheme="minorHAnsi" w:cstheme="minorHAnsi"/>
          <w:sz w:val="22"/>
          <w:szCs w:val="22"/>
        </w:rPr>
        <w:t>Tout éclaircissement</w:t>
      </w:r>
      <w:r w:rsidR="005678C8" w:rsidRPr="0027112A">
        <w:rPr>
          <w:rFonts w:asciiTheme="minorHAnsi" w:hAnsiTheme="minorHAnsi" w:cstheme="minorHAnsi"/>
          <w:sz w:val="22"/>
          <w:szCs w:val="22"/>
        </w:rPr>
        <w:t xml:space="preserve"> ou renseignement </w:t>
      </w:r>
      <w:r w:rsidRPr="0027112A">
        <w:rPr>
          <w:rFonts w:asciiTheme="minorHAnsi" w:hAnsiTheme="minorHAnsi" w:cstheme="minorHAnsi"/>
          <w:sz w:val="22"/>
          <w:szCs w:val="22"/>
        </w:rPr>
        <w:t>fourni par</w:t>
      </w:r>
      <w:r w:rsidR="005678C8" w:rsidRPr="0027112A">
        <w:rPr>
          <w:rFonts w:asciiTheme="minorHAnsi" w:hAnsiTheme="minorHAnsi" w:cstheme="minorHAnsi"/>
          <w:sz w:val="22"/>
          <w:szCs w:val="22"/>
        </w:rPr>
        <w:t xml:space="preserve"> le maître d’ouvrage à un concurrent, à sa </w:t>
      </w:r>
      <w:r w:rsidRPr="0027112A">
        <w:rPr>
          <w:rFonts w:asciiTheme="minorHAnsi" w:hAnsiTheme="minorHAnsi" w:cstheme="minorHAnsi"/>
          <w:sz w:val="22"/>
          <w:szCs w:val="22"/>
        </w:rPr>
        <w:t>demande, sera</w:t>
      </w:r>
      <w:r w:rsidR="005678C8" w:rsidRPr="0027112A">
        <w:rPr>
          <w:rFonts w:asciiTheme="minorHAnsi" w:hAnsiTheme="minorHAnsi" w:cstheme="minorHAnsi"/>
          <w:sz w:val="22"/>
          <w:szCs w:val="22"/>
        </w:rPr>
        <w:t xml:space="preserve"> communiqué le même jour et dans les </w:t>
      </w:r>
      <w:r w:rsidRPr="0027112A">
        <w:rPr>
          <w:rFonts w:asciiTheme="minorHAnsi" w:hAnsiTheme="minorHAnsi" w:cstheme="minorHAnsi"/>
          <w:sz w:val="22"/>
          <w:szCs w:val="22"/>
        </w:rPr>
        <w:t>mêmes conditions</w:t>
      </w:r>
      <w:r w:rsidR="005678C8" w:rsidRPr="0027112A">
        <w:rPr>
          <w:rFonts w:asciiTheme="minorHAnsi" w:hAnsiTheme="minorHAnsi" w:cstheme="minorHAnsi"/>
          <w:sz w:val="22"/>
          <w:szCs w:val="22"/>
        </w:rPr>
        <w:t xml:space="preserve"> aux autres concurrents qui </w:t>
      </w:r>
      <w:r w:rsidRPr="0027112A">
        <w:rPr>
          <w:rFonts w:asciiTheme="minorHAnsi" w:hAnsiTheme="minorHAnsi" w:cstheme="minorHAnsi"/>
          <w:sz w:val="22"/>
          <w:szCs w:val="22"/>
        </w:rPr>
        <w:t>ont retiré</w:t>
      </w:r>
      <w:r w:rsidR="005678C8" w:rsidRPr="0027112A">
        <w:rPr>
          <w:rFonts w:asciiTheme="minorHAnsi" w:hAnsiTheme="minorHAnsi" w:cstheme="minorHAnsi"/>
          <w:sz w:val="22"/>
          <w:szCs w:val="22"/>
        </w:rPr>
        <w:t xml:space="preserve"> le dossier d’appel d’offres. </w:t>
      </w:r>
    </w:p>
    <w:p w:rsidR="005678C8" w:rsidRPr="0027112A" w:rsidRDefault="005678C8" w:rsidP="00172DDD">
      <w:pPr>
        <w:tabs>
          <w:tab w:val="left" w:pos="9639"/>
        </w:tabs>
        <w:spacing w:before="40" w:after="40"/>
        <w:ind w:firstLine="284"/>
        <w:jc w:val="both"/>
        <w:rPr>
          <w:rFonts w:asciiTheme="minorHAnsi" w:hAnsiTheme="minorHAnsi" w:cstheme="minorHAnsi"/>
          <w:sz w:val="22"/>
          <w:szCs w:val="22"/>
        </w:rPr>
      </w:pPr>
      <w:r w:rsidRPr="0027112A">
        <w:rPr>
          <w:rFonts w:asciiTheme="minorHAnsi" w:hAnsiTheme="minorHAnsi" w:cstheme="minorHAnsi"/>
          <w:sz w:val="22"/>
          <w:szCs w:val="22"/>
        </w:rPr>
        <w:t xml:space="preserve"> Les demandes des éclaircissements ou les renseignements sont </w:t>
      </w:r>
      <w:r w:rsidR="00E6268F" w:rsidRPr="0027112A">
        <w:rPr>
          <w:rFonts w:asciiTheme="minorHAnsi" w:hAnsiTheme="minorHAnsi" w:cstheme="minorHAnsi"/>
          <w:sz w:val="22"/>
          <w:szCs w:val="22"/>
        </w:rPr>
        <w:t>demandés</w:t>
      </w:r>
      <w:r w:rsidRPr="0027112A">
        <w:rPr>
          <w:rFonts w:asciiTheme="minorHAnsi" w:hAnsiTheme="minorHAnsi" w:cstheme="minorHAnsi"/>
          <w:sz w:val="22"/>
          <w:szCs w:val="22"/>
        </w:rPr>
        <w:t xml:space="preserve"> électroniquement par les </w:t>
      </w:r>
      <w:r w:rsidR="00E6268F" w:rsidRPr="0027112A">
        <w:rPr>
          <w:rFonts w:asciiTheme="minorHAnsi" w:hAnsiTheme="minorHAnsi" w:cstheme="minorHAnsi"/>
          <w:sz w:val="22"/>
          <w:szCs w:val="22"/>
        </w:rPr>
        <w:t>concurrents et</w:t>
      </w:r>
      <w:r w:rsidRPr="0027112A">
        <w:rPr>
          <w:rFonts w:asciiTheme="minorHAnsi" w:hAnsiTheme="minorHAnsi" w:cstheme="minorHAnsi"/>
          <w:sz w:val="22"/>
          <w:szCs w:val="22"/>
        </w:rPr>
        <w:t xml:space="preserve"> seront </w:t>
      </w:r>
      <w:r w:rsidR="00E6268F" w:rsidRPr="0027112A">
        <w:rPr>
          <w:rFonts w:asciiTheme="minorHAnsi" w:hAnsiTheme="minorHAnsi" w:cstheme="minorHAnsi"/>
          <w:sz w:val="22"/>
          <w:szCs w:val="22"/>
        </w:rPr>
        <w:t>également publiés</w:t>
      </w:r>
      <w:r w:rsidRPr="0027112A">
        <w:rPr>
          <w:rFonts w:asciiTheme="minorHAnsi" w:hAnsiTheme="minorHAnsi" w:cstheme="minorHAnsi"/>
          <w:sz w:val="22"/>
          <w:szCs w:val="22"/>
        </w:rPr>
        <w:t xml:space="preserve"> dans le Portail des marchés publics </w:t>
      </w:r>
    </w:p>
    <w:p w:rsidR="00581E44" w:rsidRPr="0027112A" w:rsidRDefault="00581E44" w:rsidP="00156E69">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11 : LISTE DES PIECES JUSTIFIANT LES CAPACITES ET LES QUALITES DES CONCURRENTS </w:t>
      </w:r>
    </w:p>
    <w:p w:rsidR="00F86B3E" w:rsidRPr="0027112A" w:rsidRDefault="00F86B3E" w:rsidP="00156E69">
      <w:pPr>
        <w:rPr>
          <w:rFonts w:asciiTheme="minorHAnsi" w:hAnsiTheme="minorHAnsi" w:cstheme="minorHAnsi"/>
          <w:snapToGrid w:val="0"/>
          <w:sz w:val="22"/>
          <w:szCs w:val="22"/>
        </w:rPr>
      </w:pPr>
      <w:r w:rsidRPr="0027112A">
        <w:rPr>
          <w:rFonts w:asciiTheme="minorHAnsi" w:hAnsiTheme="minorHAnsi" w:cstheme="minorHAnsi"/>
          <w:snapToGrid w:val="0"/>
          <w:sz w:val="22"/>
          <w:szCs w:val="22"/>
        </w:rPr>
        <w:t>I - Conformément aux dispositions de l’article 25 du décret n° 2-12-349 du 20-03-2013, Chaque concurrent doit présenter un dossier administratif, un dossier technique, Chaque dossier doit être accompagné d’un état des pièces qui le constituent.</w:t>
      </w:r>
    </w:p>
    <w:p w:rsidR="00F86B3E" w:rsidRPr="0027112A" w:rsidRDefault="00F86B3E" w:rsidP="00156E69">
      <w:pPr>
        <w:ind w:right="-108" w:firstLine="708"/>
        <w:jc w:val="both"/>
        <w:rPr>
          <w:rFonts w:asciiTheme="minorHAnsi" w:hAnsiTheme="minorHAnsi" w:cstheme="minorHAnsi"/>
          <w:snapToGrid w:val="0"/>
          <w:sz w:val="22"/>
          <w:szCs w:val="22"/>
        </w:rPr>
      </w:pPr>
      <w:r w:rsidRPr="0027112A">
        <w:rPr>
          <w:rFonts w:asciiTheme="minorHAnsi" w:hAnsiTheme="minorHAnsi" w:cstheme="minorHAnsi"/>
          <w:snapToGrid w:val="0"/>
          <w:sz w:val="22"/>
          <w:szCs w:val="22"/>
        </w:rPr>
        <w:t xml:space="preserve">Les pièces à fournir par les concurrents </w:t>
      </w:r>
      <w:r w:rsidR="00E6268F" w:rsidRPr="0027112A">
        <w:rPr>
          <w:rFonts w:asciiTheme="minorHAnsi" w:hAnsiTheme="minorHAnsi" w:cstheme="minorHAnsi"/>
          <w:snapToGrid w:val="0"/>
          <w:sz w:val="22"/>
          <w:szCs w:val="22"/>
        </w:rPr>
        <w:t>sont :</w:t>
      </w:r>
    </w:p>
    <w:p w:rsidR="006A4932" w:rsidRPr="0027112A" w:rsidRDefault="006A4932" w:rsidP="00156E69">
      <w:pPr>
        <w:widowControl w:val="0"/>
        <w:jc w:val="both"/>
        <w:rPr>
          <w:rFonts w:asciiTheme="minorHAnsi" w:hAnsiTheme="minorHAnsi" w:cstheme="minorHAnsi"/>
          <w:b/>
          <w:snapToGrid w:val="0"/>
          <w:color w:val="000000" w:themeColor="text1"/>
          <w:sz w:val="22"/>
          <w:szCs w:val="22"/>
          <w:u w:val="single"/>
        </w:rPr>
      </w:pPr>
      <w:r w:rsidRPr="0027112A">
        <w:rPr>
          <w:rFonts w:asciiTheme="minorHAnsi" w:hAnsiTheme="minorHAnsi" w:cstheme="minorHAnsi"/>
          <w:b/>
          <w:snapToGrid w:val="0"/>
          <w:color w:val="000000" w:themeColor="text1"/>
          <w:sz w:val="22"/>
          <w:szCs w:val="22"/>
          <w:u w:val="single"/>
        </w:rPr>
        <w:t xml:space="preserve">I - Un dossier  </w:t>
      </w:r>
      <w:r w:rsidR="00CE3D78" w:rsidRPr="0027112A">
        <w:rPr>
          <w:rFonts w:asciiTheme="minorHAnsi" w:hAnsiTheme="minorHAnsi" w:cstheme="minorHAnsi"/>
          <w:b/>
          <w:snapToGrid w:val="0"/>
          <w:color w:val="000000" w:themeColor="text1"/>
          <w:sz w:val="22"/>
          <w:szCs w:val="22"/>
          <w:u w:val="single"/>
        </w:rPr>
        <w:t>Administratif :</w:t>
      </w:r>
    </w:p>
    <w:p w:rsidR="001E02C8" w:rsidRPr="0027112A" w:rsidRDefault="001E02C8" w:rsidP="00156E69">
      <w:pPr>
        <w:widowControl w:val="0"/>
        <w:jc w:val="both"/>
        <w:rPr>
          <w:rFonts w:asciiTheme="minorHAnsi" w:hAnsiTheme="minorHAnsi" w:cstheme="minorHAnsi"/>
          <w:snapToGrid w:val="0"/>
          <w:color w:val="000000" w:themeColor="text1"/>
          <w:sz w:val="22"/>
          <w:szCs w:val="22"/>
        </w:rPr>
      </w:pPr>
      <w:r w:rsidRPr="0027112A">
        <w:rPr>
          <w:rFonts w:asciiTheme="minorHAnsi" w:hAnsiTheme="minorHAnsi" w:cstheme="minorHAnsi"/>
          <w:snapToGrid w:val="0"/>
          <w:color w:val="000000" w:themeColor="text1"/>
          <w:sz w:val="22"/>
          <w:szCs w:val="22"/>
        </w:rPr>
        <w:t xml:space="preserve">Les pièces à fournir par les concurrents au moment de la présentation des offres </w:t>
      </w:r>
      <w:r w:rsidR="000A11D5" w:rsidRPr="0027112A">
        <w:rPr>
          <w:rFonts w:asciiTheme="minorHAnsi" w:hAnsiTheme="minorHAnsi" w:cstheme="minorHAnsi"/>
          <w:snapToGrid w:val="0"/>
          <w:color w:val="000000" w:themeColor="text1"/>
          <w:sz w:val="22"/>
          <w:szCs w:val="22"/>
        </w:rPr>
        <w:t xml:space="preserve">électroniquement </w:t>
      </w:r>
      <w:r w:rsidRPr="0027112A">
        <w:rPr>
          <w:rFonts w:asciiTheme="minorHAnsi" w:hAnsiTheme="minorHAnsi" w:cstheme="minorHAnsi"/>
          <w:snapToGrid w:val="0"/>
          <w:color w:val="000000" w:themeColor="text1"/>
          <w:sz w:val="22"/>
          <w:szCs w:val="22"/>
        </w:rPr>
        <w:t>sont :</w:t>
      </w:r>
    </w:p>
    <w:p w:rsidR="001E02C8" w:rsidRPr="0027112A" w:rsidRDefault="001E02C8" w:rsidP="00156E69">
      <w:pPr>
        <w:pStyle w:val="Paragraphedeliste"/>
        <w:widowControl w:val="0"/>
        <w:numPr>
          <w:ilvl w:val="0"/>
          <w:numId w:val="30"/>
        </w:numPr>
        <w:spacing w:line="240" w:lineRule="auto"/>
        <w:jc w:val="both"/>
        <w:rPr>
          <w:rFonts w:asciiTheme="minorHAnsi" w:hAnsiTheme="minorHAnsi" w:cstheme="minorHAnsi"/>
          <w:b/>
          <w:snapToGrid w:val="0"/>
          <w:color w:val="000000" w:themeColor="text1"/>
          <w:u w:val="single"/>
        </w:rPr>
      </w:pPr>
      <w:r w:rsidRPr="0027112A">
        <w:rPr>
          <w:rFonts w:asciiTheme="minorHAnsi" w:hAnsiTheme="minorHAnsi" w:cstheme="minorHAnsi"/>
          <w:b/>
          <w:snapToGrid w:val="0"/>
          <w:color w:val="000000" w:themeColor="text1"/>
          <w:u w:val="single"/>
        </w:rPr>
        <w:t>Pour tout concurrent :</w:t>
      </w:r>
    </w:p>
    <w:p w:rsidR="001E02C8" w:rsidRPr="0027112A" w:rsidRDefault="001E02C8" w:rsidP="00156E69">
      <w:pPr>
        <w:pStyle w:val="Paragraphedeliste"/>
        <w:widowControl w:val="0"/>
        <w:spacing w:line="240" w:lineRule="auto"/>
        <w:jc w:val="both"/>
        <w:rPr>
          <w:rFonts w:asciiTheme="minorHAnsi" w:eastAsia="Times New Roman" w:hAnsiTheme="minorHAnsi" w:cstheme="minorHAnsi"/>
          <w:snapToGrid w:val="0"/>
          <w:color w:val="000000" w:themeColor="text1"/>
          <w:lang w:eastAsia="fr-FR"/>
        </w:rPr>
      </w:pPr>
      <w:r w:rsidRPr="0027112A">
        <w:rPr>
          <w:rFonts w:asciiTheme="minorHAnsi" w:eastAsia="Times New Roman" w:hAnsiTheme="minorHAnsi" w:cstheme="minorHAnsi"/>
          <w:snapToGrid w:val="0"/>
          <w:color w:val="000000" w:themeColor="text1"/>
          <w:lang w:eastAsia="fr-FR"/>
        </w:rPr>
        <w:t>Le dossier administratif doit comprendre au moment de la présentation de son offre</w:t>
      </w:r>
      <w:r w:rsidR="000A11D5" w:rsidRPr="0027112A">
        <w:rPr>
          <w:rFonts w:asciiTheme="minorHAnsi" w:eastAsia="Times New Roman" w:hAnsiTheme="minorHAnsi" w:cstheme="minorHAnsi"/>
          <w:snapToGrid w:val="0"/>
          <w:color w:val="000000" w:themeColor="text1"/>
          <w:lang w:eastAsia="fr-FR"/>
        </w:rPr>
        <w:t xml:space="preserve"> électronique</w:t>
      </w:r>
      <w:r w:rsidRPr="0027112A">
        <w:rPr>
          <w:rFonts w:asciiTheme="minorHAnsi" w:eastAsia="Times New Roman" w:hAnsiTheme="minorHAnsi" w:cstheme="minorHAnsi"/>
          <w:snapToGrid w:val="0"/>
          <w:color w:val="000000" w:themeColor="text1"/>
          <w:lang w:eastAsia="fr-FR"/>
        </w:rPr>
        <w:t> :</w:t>
      </w:r>
    </w:p>
    <w:p w:rsidR="001E02C8" w:rsidRPr="0027112A" w:rsidRDefault="001E02C8" w:rsidP="00156E69">
      <w:pPr>
        <w:pStyle w:val="Paragraphedeliste"/>
        <w:widowControl w:val="0"/>
        <w:numPr>
          <w:ilvl w:val="0"/>
          <w:numId w:val="9"/>
        </w:numPr>
        <w:spacing w:line="240" w:lineRule="auto"/>
        <w:jc w:val="both"/>
        <w:rPr>
          <w:rFonts w:asciiTheme="minorHAnsi" w:hAnsiTheme="minorHAnsi" w:cstheme="minorHAnsi"/>
          <w:bCs/>
          <w:snapToGrid w:val="0"/>
          <w:color w:val="000000" w:themeColor="text1"/>
        </w:rPr>
      </w:pPr>
      <w:r w:rsidRPr="0027112A">
        <w:rPr>
          <w:rFonts w:asciiTheme="minorHAnsi" w:hAnsiTheme="minorHAnsi" w:cstheme="minorHAnsi"/>
          <w:bCs/>
          <w:snapToGrid w:val="0"/>
          <w:color w:val="000000" w:themeColor="text1"/>
        </w:rPr>
        <w:t xml:space="preserve">une déclaration sur l’honneur, en un exemplaire unique, comprenant les indications et les engagements précisés à </w:t>
      </w:r>
      <w:r w:rsidRPr="0027112A">
        <w:rPr>
          <w:rFonts w:asciiTheme="minorHAnsi" w:hAnsiTheme="minorHAnsi" w:cstheme="minorHAnsi"/>
          <w:b/>
          <w:snapToGrid w:val="0"/>
          <w:color w:val="000000" w:themeColor="text1"/>
        </w:rPr>
        <w:t>l’article 26</w:t>
      </w:r>
      <w:r w:rsidRPr="0027112A">
        <w:rPr>
          <w:rFonts w:asciiTheme="minorHAnsi" w:hAnsiTheme="minorHAnsi" w:cstheme="minorHAnsi"/>
          <w:bCs/>
          <w:snapToGrid w:val="0"/>
          <w:color w:val="000000" w:themeColor="text1"/>
        </w:rPr>
        <w:t xml:space="preserve"> du décret n°2.12.349 du 20 mars 2013 relatif aux marchés publics.</w:t>
      </w:r>
    </w:p>
    <w:p w:rsidR="001E02C8" w:rsidRPr="0027112A" w:rsidRDefault="001E02C8" w:rsidP="00156E69">
      <w:pPr>
        <w:widowControl w:val="0"/>
        <w:numPr>
          <w:ilvl w:val="0"/>
          <w:numId w:val="9"/>
        </w:numPr>
        <w:jc w:val="both"/>
        <w:rPr>
          <w:rFonts w:asciiTheme="minorHAnsi" w:hAnsiTheme="minorHAnsi" w:cstheme="minorHAnsi"/>
          <w:snapToGrid w:val="0"/>
          <w:color w:val="000000" w:themeColor="text1"/>
          <w:sz w:val="22"/>
          <w:szCs w:val="22"/>
        </w:rPr>
      </w:pPr>
      <w:r w:rsidRPr="0027112A">
        <w:rPr>
          <w:rFonts w:asciiTheme="minorHAnsi" w:hAnsiTheme="minorHAnsi" w:cstheme="minorHAnsi"/>
          <w:snapToGrid w:val="0"/>
          <w:color w:val="000000" w:themeColor="text1"/>
          <w:sz w:val="22"/>
          <w:szCs w:val="22"/>
        </w:rPr>
        <w:t>cautionnement provisoire ou l’attestation de la caution personnelle et solidaire qui en tient lieu.</w:t>
      </w:r>
    </w:p>
    <w:p w:rsidR="001E02C8" w:rsidRPr="0027112A" w:rsidRDefault="00CE3D78" w:rsidP="00156E69">
      <w:pPr>
        <w:pStyle w:val="Paragraphedeliste"/>
        <w:widowControl w:val="0"/>
        <w:numPr>
          <w:ilvl w:val="0"/>
          <w:numId w:val="9"/>
        </w:numPr>
        <w:spacing w:line="240" w:lineRule="auto"/>
        <w:jc w:val="both"/>
        <w:rPr>
          <w:rFonts w:asciiTheme="minorHAnsi" w:hAnsiTheme="minorHAnsi" w:cstheme="minorHAnsi"/>
          <w:b/>
          <w:snapToGrid w:val="0"/>
          <w:color w:val="000000" w:themeColor="text1"/>
          <w:u w:val="single"/>
        </w:rPr>
      </w:pPr>
      <w:r w:rsidRPr="0027112A">
        <w:rPr>
          <w:rFonts w:asciiTheme="minorHAnsi" w:hAnsiTheme="minorHAnsi" w:cstheme="minorHAnsi"/>
          <w:snapToGrid w:val="0"/>
          <w:color w:val="000000" w:themeColor="text1"/>
        </w:rPr>
        <w:t>En cas de groupement,</w:t>
      </w:r>
      <w:r w:rsidR="001E02C8" w:rsidRPr="0027112A">
        <w:rPr>
          <w:rFonts w:asciiTheme="minorHAnsi" w:hAnsiTheme="minorHAnsi" w:cstheme="minorHAnsi"/>
          <w:snapToGrid w:val="0"/>
          <w:color w:val="000000" w:themeColor="text1"/>
        </w:rPr>
        <w:t xml:space="preserve"> la convention</w:t>
      </w:r>
      <w:r w:rsidRPr="0027112A">
        <w:rPr>
          <w:rFonts w:asciiTheme="minorHAnsi" w:hAnsiTheme="minorHAnsi" w:cstheme="minorHAnsi"/>
          <w:snapToGrid w:val="0"/>
          <w:color w:val="000000" w:themeColor="text1"/>
        </w:rPr>
        <w:t xml:space="preserve"> </w:t>
      </w:r>
      <w:r w:rsidR="001E02C8" w:rsidRPr="0027112A">
        <w:rPr>
          <w:rFonts w:asciiTheme="minorHAnsi" w:hAnsiTheme="minorHAnsi" w:cstheme="minorHAnsi"/>
          <w:snapToGrid w:val="0"/>
          <w:color w:val="000000" w:themeColor="text1"/>
        </w:rPr>
        <w:t xml:space="preserve">de la constitution du groupement accompagnée d’une note indiquant notamment l’objet de la </w:t>
      </w:r>
      <w:r w:rsidR="00B466B0" w:rsidRPr="0027112A">
        <w:rPr>
          <w:rFonts w:asciiTheme="minorHAnsi" w:hAnsiTheme="minorHAnsi" w:cstheme="minorHAnsi"/>
          <w:snapToGrid w:val="0"/>
          <w:color w:val="000000" w:themeColor="text1"/>
        </w:rPr>
        <w:t>convention, la</w:t>
      </w:r>
      <w:r w:rsidR="001E02C8" w:rsidRPr="0027112A">
        <w:rPr>
          <w:rFonts w:asciiTheme="minorHAnsi" w:hAnsiTheme="minorHAnsi" w:cstheme="minorHAnsi"/>
          <w:snapToGrid w:val="0"/>
          <w:color w:val="000000" w:themeColor="text1"/>
        </w:rPr>
        <w:t xml:space="preserve"> nature du groupement, la </w:t>
      </w:r>
      <w:r w:rsidR="00B466B0" w:rsidRPr="0027112A">
        <w:rPr>
          <w:rFonts w:asciiTheme="minorHAnsi" w:hAnsiTheme="minorHAnsi" w:cstheme="minorHAnsi"/>
          <w:snapToGrid w:val="0"/>
          <w:color w:val="000000" w:themeColor="text1"/>
        </w:rPr>
        <w:t>mandataire, la</w:t>
      </w:r>
      <w:r w:rsidR="001E02C8" w:rsidRPr="0027112A">
        <w:rPr>
          <w:rFonts w:asciiTheme="minorHAnsi" w:hAnsiTheme="minorHAnsi" w:cstheme="minorHAnsi"/>
          <w:snapToGrid w:val="0"/>
          <w:color w:val="000000" w:themeColor="text1"/>
        </w:rPr>
        <w:t xml:space="preserve"> durée de la </w:t>
      </w:r>
      <w:r w:rsidR="00B466B0" w:rsidRPr="0027112A">
        <w:rPr>
          <w:rFonts w:asciiTheme="minorHAnsi" w:hAnsiTheme="minorHAnsi" w:cstheme="minorHAnsi"/>
          <w:snapToGrid w:val="0"/>
          <w:color w:val="000000" w:themeColor="text1"/>
        </w:rPr>
        <w:t xml:space="preserve">convention, la répartition des prestations le cas échéant, et ce conformément </w:t>
      </w:r>
      <w:r w:rsidR="00B466B0" w:rsidRPr="0027112A">
        <w:rPr>
          <w:rFonts w:asciiTheme="minorHAnsi" w:hAnsiTheme="minorHAnsi" w:cstheme="minorHAnsi"/>
          <w:b/>
          <w:bCs/>
          <w:snapToGrid w:val="0"/>
          <w:color w:val="000000" w:themeColor="text1"/>
        </w:rPr>
        <w:t>à l’article 157</w:t>
      </w:r>
      <w:r w:rsidR="00B466B0" w:rsidRPr="0027112A">
        <w:rPr>
          <w:rFonts w:asciiTheme="minorHAnsi" w:hAnsiTheme="minorHAnsi" w:cstheme="minorHAnsi"/>
          <w:snapToGrid w:val="0"/>
          <w:color w:val="000000" w:themeColor="text1"/>
        </w:rPr>
        <w:t xml:space="preserve"> du décret </w:t>
      </w:r>
      <w:r w:rsidR="001E02C8" w:rsidRPr="0027112A">
        <w:rPr>
          <w:rFonts w:asciiTheme="minorHAnsi" w:hAnsiTheme="minorHAnsi" w:cstheme="minorHAnsi"/>
          <w:snapToGrid w:val="0"/>
          <w:color w:val="000000" w:themeColor="text1"/>
        </w:rPr>
        <w:t xml:space="preserve">2-12-349 </w:t>
      </w:r>
      <w:r w:rsidR="001E02C8" w:rsidRPr="0027112A">
        <w:rPr>
          <w:rFonts w:asciiTheme="minorHAnsi" w:hAnsiTheme="minorHAnsi" w:cstheme="minorHAnsi"/>
          <w:color w:val="000000" w:themeColor="text1"/>
        </w:rPr>
        <w:t>précité</w:t>
      </w:r>
      <w:r w:rsidR="00B466B0" w:rsidRPr="0027112A">
        <w:rPr>
          <w:rFonts w:asciiTheme="minorHAnsi" w:hAnsiTheme="minorHAnsi" w:cstheme="minorHAnsi"/>
          <w:color w:val="000000" w:themeColor="text1"/>
        </w:rPr>
        <w:t>.</w:t>
      </w:r>
    </w:p>
    <w:p w:rsidR="006A4932" w:rsidRPr="0027112A" w:rsidRDefault="00B466B0" w:rsidP="00156E69">
      <w:pPr>
        <w:pStyle w:val="Paragraphedeliste"/>
        <w:widowControl w:val="0"/>
        <w:numPr>
          <w:ilvl w:val="0"/>
          <w:numId w:val="9"/>
        </w:numPr>
        <w:spacing w:line="240" w:lineRule="auto"/>
        <w:jc w:val="both"/>
        <w:rPr>
          <w:rFonts w:asciiTheme="minorHAnsi" w:hAnsiTheme="minorHAnsi" w:cstheme="minorHAnsi"/>
          <w:b/>
          <w:snapToGrid w:val="0"/>
          <w:color w:val="000000" w:themeColor="text1"/>
          <w:u w:val="single"/>
        </w:rPr>
      </w:pPr>
      <w:r w:rsidRPr="0027112A">
        <w:rPr>
          <w:rFonts w:asciiTheme="minorHAnsi" w:hAnsiTheme="minorHAnsi" w:cstheme="minorHAnsi"/>
          <w:color w:val="000000" w:themeColor="text1"/>
        </w:rPr>
        <w:t xml:space="preserve">Lorsque le concurrent est un établissement public, </w:t>
      </w:r>
      <w:r w:rsidR="00CE3D78" w:rsidRPr="0027112A">
        <w:rPr>
          <w:rFonts w:asciiTheme="minorHAnsi" w:hAnsiTheme="minorHAnsi" w:cstheme="minorHAnsi"/>
          <w:color w:val="000000" w:themeColor="text1"/>
        </w:rPr>
        <w:t>le</w:t>
      </w:r>
      <w:r w:rsidRPr="0027112A">
        <w:rPr>
          <w:rFonts w:asciiTheme="minorHAnsi" w:hAnsiTheme="minorHAnsi" w:cstheme="minorHAnsi"/>
          <w:color w:val="000000" w:themeColor="text1"/>
        </w:rPr>
        <w:t xml:space="preserve"> texte l’habilitant à exécuter les prestations objet du marché.</w:t>
      </w:r>
    </w:p>
    <w:p w:rsidR="00B466B0" w:rsidRPr="0027112A" w:rsidRDefault="006A4932" w:rsidP="00172DDD">
      <w:pPr>
        <w:widowControl w:val="0"/>
        <w:jc w:val="both"/>
        <w:rPr>
          <w:rFonts w:asciiTheme="minorHAnsi" w:hAnsiTheme="minorHAnsi" w:cstheme="minorHAnsi"/>
          <w:b/>
          <w:i/>
          <w:iCs/>
          <w:snapToGrid w:val="0"/>
          <w:color w:val="000000" w:themeColor="text1"/>
          <w:sz w:val="22"/>
          <w:szCs w:val="22"/>
          <w:u w:val="single"/>
        </w:rPr>
      </w:pPr>
      <w:r w:rsidRPr="0027112A">
        <w:rPr>
          <w:rFonts w:asciiTheme="minorHAnsi" w:hAnsiTheme="minorHAnsi" w:cstheme="minorHAnsi"/>
          <w:b/>
          <w:i/>
          <w:iCs/>
          <w:snapToGrid w:val="0"/>
          <w:color w:val="000000" w:themeColor="text1"/>
          <w:sz w:val="22"/>
          <w:szCs w:val="22"/>
          <w:u w:val="single"/>
        </w:rPr>
        <w:t>Pour le concurrent auquel il est envisagé d’attribuer le marché</w:t>
      </w:r>
      <w:r w:rsidR="00B466B0" w:rsidRPr="0027112A">
        <w:rPr>
          <w:rFonts w:asciiTheme="minorHAnsi" w:hAnsiTheme="minorHAnsi" w:cstheme="minorHAnsi"/>
          <w:b/>
          <w:i/>
          <w:iCs/>
          <w:snapToGrid w:val="0"/>
          <w:color w:val="000000" w:themeColor="text1"/>
          <w:sz w:val="22"/>
          <w:szCs w:val="22"/>
          <w:u w:val="single"/>
        </w:rPr>
        <w:t xml:space="preserve"> dans les conditions fixées à l’article 40 du </w:t>
      </w:r>
      <w:r w:rsidR="00B466B0" w:rsidRPr="0027112A">
        <w:rPr>
          <w:rFonts w:asciiTheme="minorHAnsi" w:hAnsiTheme="minorHAnsi" w:cstheme="minorHAnsi"/>
          <w:b/>
          <w:snapToGrid w:val="0"/>
          <w:color w:val="000000" w:themeColor="text1"/>
          <w:sz w:val="22"/>
          <w:szCs w:val="22"/>
          <w:u w:val="single"/>
        </w:rPr>
        <w:t>décret n°2.12.349 du 20 mars 2013</w:t>
      </w:r>
      <w:r w:rsidRPr="0027112A">
        <w:rPr>
          <w:rFonts w:asciiTheme="minorHAnsi" w:hAnsiTheme="minorHAnsi" w:cstheme="minorHAnsi"/>
          <w:b/>
          <w:i/>
          <w:iCs/>
          <w:snapToGrid w:val="0"/>
          <w:color w:val="000000" w:themeColor="text1"/>
          <w:sz w:val="22"/>
          <w:szCs w:val="22"/>
          <w:u w:val="single"/>
        </w:rPr>
        <w:t> :</w:t>
      </w:r>
    </w:p>
    <w:p w:rsidR="00B466B0" w:rsidRPr="0027112A" w:rsidRDefault="006A4932" w:rsidP="00156E69">
      <w:pPr>
        <w:widowControl w:val="0"/>
        <w:numPr>
          <w:ilvl w:val="0"/>
          <w:numId w:val="10"/>
        </w:numPr>
        <w:ind w:left="720" w:hanging="371"/>
        <w:jc w:val="both"/>
        <w:rPr>
          <w:rFonts w:asciiTheme="minorHAnsi" w:hAnsiTheme="minorHAnsi" w:cstheme="minorHAnsi"/>
          <w:bCs/>
          <w:snapToGrid w:val="0"/>
          <w:color w:val="000000" w:themeColor="text1"/>
          <w:sz w:val="22"/>
          <w:szCs w:val="22"/>
        </w:rPr>
      </w:pPr>
      <w:r w:rsidRPr="0027112A">
        <w:rPr>
          <w:rFonts w:asciiTheme="minorHAnsi" w:hAnsiTheme="minorHAnsi" w:cstheme="minorHAnsi"/>
          <w:bCs/>
          <w:snapToGrid w:val="0"/>
          <w:color w:val="000000" w:themeColor="text1"/>
          <w:sz w:val="22"/>
          <w:szCs w:val="22"/>
        </w:rPr>
        <w:t>La ou les pièces justifiant les pouvoirs conféré</w:t>
      </w:r>
      <w:r w:rsidR="00B466B0" w:rsidRPr="0027112A">
        <w:rPr>
          <w:rFonts w:asciiTheme="minorHAnsi" w:hAnsiTheme="minorHAnsi" w:cstheme="minorHAnsi"/>
          <w:bCs/>
          <w:snapToGrid w:val="0"/>
          <w:color w:val="000000" w:themeColor="text1"/>
          <w:sz w:val="22"/>
          <w:szCs w:val="22"/>
        </w:rPr>
        <w:t>es à la personne agissant au nom</w:t>
      </w:r>
      <w:r w:rsidRPr="0027112A">
        <w:rPr>
          <w:rFonts w:asciiTheme="minorHAnsi" w:hAnsiTheme="minorHAnsi" w:cstheme="minorHAnsi"/>
          <w:bCs/>
          <w:snapToGrid w:val="0"/>
          <w:color w:val="000000" w:themeColor="text1"/>
          <w:sz w:val="22"/>
          <w:szCs w:val="22"/>
        </w:rPr>
        <w:t xml:space="preserve"> du concurrent</w:t>
      </w:r>
      <w:r w:rsidR="00B466B0" w:rsidRPr="0027112A">
        <w:rPr>
          <w:rFonts w:asciiTheme="minorHAnsi" w:hAnsiTheme="minorHAnsi" w:cstheme="minorHAnsi"/>
          <w:bCs/>
          <w:snapToGrid w:val="0"/>
          <w:color w:val="000000" w:themeColor="text1"/>
          <w:sz w:val="22"/>
          <w:szCs w:val="22"/>
        </w:rPr>
        <w:t> :</w:t>
      </w:r>
    </w:p>
    <w:p w:rsidR="00B466B0" w:rsidRPr="0027112A" w:rsidRDefault="00B466B0" w:rsidP="00156E69">
      <w:pPr>
        <w:pStyle w:val="Paragraphedeliste"/>
        <w:widowControl w:val="0"/>
        <w:numPr>
          <w:ilvl w:val="0"/>
          <w:numId w:val="31"/>
        </w:numPr>
        <w:spacing w:line="240" w:lineRule="auto"/>
        <w:jc w:val="both"/>
        <w:rPr>
          <w:rFonts w:asciiTheme="minorHAnsi" w:hAnsiTheme="minorHAnsi" w:cstheme="minorHAnsi"/>
          <w:b/>
          <w:snapToGrid w:val="0"/>
          <w:color w:val="000000" w:themeColor="text1"/>
          <w:u w:val="single"/>
        </w:rPr>
      </w:pPr>
      <w:r w:rsidRPr="0027112A">
        <w:rPr>
          <w:rFonts w:asciiTheme="minorHAnsi" w:hAnsiTheme="minorHAnsi" w:cstheme="minorHAnsi"/>
          <w:b/>
          <w:snapToGrid w:val="0"/>
          <w:color w:val="000000" w:themeColor="text1"/>
          <w:u w:val="single"/>
        </w:rPr>
        <w:t>Cas de la personne physique :</w:t>
      </w:r>
    </w:p>
    <w:p w:rsidR="00B466B0" w:rsidRPr="0027112A" w:rsidRDefault="00B466B0" w:rsidP="00156E69">
      <w:pPr>
        <w:pStyle w:val="Paragraphedeliste"/>
        <w:widowControl w:val="0"/>
        <w:numPr>
          <w:ilvl w:val="0"/>
          <w:numId w:val="31"/>
        </w:numPr>
        <w:spacing w:line="240" w:lineRule="auto"/>
        <w:jc w:val="both"/>
        <w:rPr>
          <w:rFonts w:asciiTheme="minorHAnsi" w:eastAsia="Times New Roman" w:hAnsiTheme="minorHAnsi" w:cstheme="minorHAnsi"/>
          <w:bCs/>
          <w:snapToGrid w:val="0"/>
          <w:color w:val="000000" w:themeColor="text1"/>
          <w:lang w:eastAsia="fr-FR"/>
        </w:rPr>
      </w:pPr>
      <w:r w:rsidRPr="0027112A">
        <w:rPr>
          <w:rFonts w:asciiTheme="minorHAnsi" w:eastAsia="Times New Roman" w:hAnsiTheme="minorHAnsi" w:cstheme="minorHAnsi"/>
          <w:bCs/>
          <w:snapToGrid w:val="0"/>
          <w:color w:val="000000" w:themeColor="text1"/>
          <w:lang w:eastAsia="fr-FR"/>
        </w:rPr>
        <w:t xml:space="preserve">Aucune </w:t>
      </w:r>
      <w:r w:rsidR="00776873" w:rsidRPr="0027112A">
        <w:rPr>
          <w:rFonts w:asciiTheme="minorHAnsi" w:eastAsia="Times New Roman" w:hAnsiTheme="minorHAnsi" w:cstheme="minorHAnsi"/>
          <w:bCs/>
          <w:snapToGrid w:val="0"/>
          <w:color w:val="000000" w:themeColor="text1"/>
          <w:lang w:eastAsia="fr-FR"/>
        </w:rPr>
        <w:t>pièce</w:t>
      </w:r>
      <w:r w:rsidRPr="0027112A">
        <w:rPr>
          <w:rFonts w:asciiTheme="minorHAnsi" w:eastAsia="Times New Roman" w:hAnsiTheme="minorHAnsi" w:cstheme="minorHAnsi"/>
          <w:bCs/>
          <w:snapToGrid w:val="0"/>
          <w:color w:val="000000" w:themeColor="text1"/>
          <w:lang w:eastAsia="fr-FR"/>
        </w:rPr>
        <w:t xml:space="preserve"> n’est exigée pour la personne physique agissant pour son propre compte :</w:t>
      </w:r>
    </w:p>
    <w:p w:rsidR="00776873" w:rsidRPr="0027112A" w:rsidRDefault="00776873" w:rsidP="00156E69">
      <w:pPr>
        <w:pStyle w:val="Paragraphedeliste"/>
        <w:widowControl w:val="0"/>
        <w:numPr>
          <w:ilvl w:val="0"/>
          <w:numId w:val="31"/>
        </w:numPr>
        <w:spacing w:line="240" w:lineRule="auto"/>
        <w:jc w:val="both"/>
        <w:rPr>
          <w:rFonts w:asciiTheme="minorHAnsi" w:eastAsia="Times New Roman" w:hAnsiTheme="minorHAnsi" w:cstheme="minorHAnsi"/>
          <w:bCs/>
          <w:snapToGrid w:val="0"/>
          <w:color w:val="000000" w:themeColor="text1"/>
          <w:lang w:eastAsia="fr-FR"/>
        </w:rPr>
      </w:pPr>
      <w:r w:rsidRPr="0027112A">
        <w:rPr>
          <w:rFonts w:asciiTheme="minorHAnsi" w:eastAsia="Times New Roman" w:hAnsiTheme="minorHAnsi" w:cstheme="minorHAnsi"/>
          <w:bCs/>
          <w:snapToGrid w:val="0"/>
          <w:color w:val="000000" w:themeColor="text1"/>
          <w:lang w:eastAsia="fr-FR"/>
        </w:rPr>
        <w:t>Une procuration pour le représentant de la personne physique.</w:t>
      </w:r>
    </w:p>
    <w:p w:rsidR="00776873" w:rsidRPr="0027112A" w:rsidRDefault="00776873" w:rsidP="00156E69">
      <w:pPr>
        <w:pStyle w:val="Paragraphedeliste"/>
        <w:widowControl w:val="0"/>
        <w:numPr>
          <w:ilvl w:val="0"/>
          <w:numId w:val="31"/>
        </w:numPr>
        <w:spacing w:line="240" w:lineRule="auto"/>
        <w:jc w:val="both"/>
        <w:rPr>
          <w:rFonts w:asciiTheme="minorHAnsi" w:hAnsiTheme="minorHAnsi" w:cstheme="minorHAnsi"/>
          <w:b/>
          <w:snapToGrid w:val="0"/>
          <w:color w:val="000000" w:themeColor="text1"/>
          <w:u w:val="single"/>
        </w:rPr>
      </w:pPr>
      <w:r w:rsidRPr="0027112A">
        <w:rPr>
          <w:rFonts w:asciiTheme="minorHAnsi" w:hAnsiTheme="minorHAnsi" w:cstheme="minorHAnsi"/>
          <w:b/>
          <w:snapToGrid w:val="0"/>
          <w:color w:val="000000" w:themeColor="text1"/>
          <w:u w:val="single"/>
        </w:rPr>
        <w:t>Cas de la personne morale :</w:t>
      </w:r>
    </w:p>
    <w:p w:rsidR="00776873" w:rsidRPr="0027112A" w:rsidRDefault="00776873" w:rsidP="00156E69">
      <w:pPr>
        <w:pStyle w:val="Paragraphedeliste"/>
        <w:widowControl w:val="0"/>
        <w:numPr>
          <w:ilvl w:val="0"/>
          <w:numId w:val="31"/>
        </w:numPr>
        <w:spacing w:line="240" w:lineRule="auto"/>
        <w:jc w:val="both"/>
        <w:rPr>
          <w:rFonts w:asciiTheme="minorHAnsi" w:eastAsia="Times New Roman" w:hAnsiTheme="minorHAnsi" w:cstheme="minorHAnsi"/>
          <w:bCs/>
          <w:snapToGrid w:val="0"/>
          <w:color w:val="000000" w:themeColor="text1"/>
          <w:lang w:eastAsia="fr-FR"/>
        </w:rPr>
      </w:pPr>
      <w:r w:rsidRPr="0027112A">
        <w:rPr>
          <w:rFonts w:asciiTheme="minorHAnsi" w:eastAsia="Times New Roman" w:hAnsiTheme="minorHAnsi" w:cstheme="minorHAnsi"/>
          <w:bCs/>
          <w:snapToGrid w:val="0"/>
          <w:color w:val="000000" w:themeColor="text1"/>
          <w:lang w:eastAsia="fr-FR"/>
        </w:rPr>
        <w:t>La ou les pièces justifiant les pouvoirs conférés à la personne agissant au nom du concurrent.</w:t>
      </w:r>
    </w:p>
    <w:p w:rsidR="00776873" w:rsidRPr="0027112A" w:rsidRDefault="00776873" w:rsidP="00156E69">
      <w:pPr>
        <w:pStyle w:val="Paragraphedeliste"/>
        <w:widowControl w:val="0"/>
        <w:numPr>
          <w:ilvl w:val="0"/>
          <w:numId w:val="31"/>
        </w:numPr>
        <w:spacing w:line="240" w:lineRule="auto"/>
        <w:jc w:val="both"/>
        <w:rPr>
          <w:rFonts w:asciiTheme="minorHAnsi" w:eastAsia="Times New Roman" w:hAnsiTheme="minorHAnsi" w:cstheme="minorHAnsi"/>
          <w:bCs/>
          <w:snapToGrid w:val="0"/>
          <w:color w:val="000000" w:themeColor="text1"/>
          <w:lang w:eastAsia="fr-FR"/>
        </w:rPr>
      </w:pPr>
      <w:r w:rsidRPr="0027112A">
        <w:rPr>
          <w:rFonts w:asciiTheme="minorHAnsi" w:eastAsia="Times New Roman" w:hAnsiTheme="minorHAnsi" w:cstheme="minorHAnsi"/>
          <w:bCs/>
          <w:snapToGrid w:val="0"/>
          <w:color w:val="000000" w:themeColor="text1"/>
          <w:lang w:eastAsia="fr-FR"/>
        </w:rPr>
        <w:t>Un extrait des statuts de la société et/ou le procès-verbal de l’organe compétent lui donnant pouvoir selon la forme juridique de la société.</w:t>
      </w:r>
    </w:p>
    <w:p w:rsidR="00776873" w:rsidRPr="0027112A" w:rsidRDefault="00776873" w:rsidP="00156E69">
      <w:pPr>
        <w:pStyle w:val="Paragraphedeliste"/>
        <w:widowControl w:val="0"/>
        <w:numPr>
          <w:ilvl w:val="0"/>
          <w:numId w:val="31"/>
        </w:numPr>
        <w:spacing w:line="240" w:lineRule="auto"/>
        <w:jc w:val="both"/>
        <w:rPr>
          <w:rFonts w:asciiTheme="minorHAnsi" w:eastAsia="Times New Roman" w:hAnsiTheme="minorHAnsi" w:cstheme="minorHAnsi"/>
          <w:bCs/>
          <w:snapToGrid w:val="0"/>
          <w:color w:val="000000" w:themeColor="text1"/>
          <w:lang w:eastAsia="fr-FR"/>
        </w:rPr>
      </w:pPr>
      <w:r w:rsidRPr="0027112A">
        <w:rPr>
          <w:rFonts w:asciiTheme="minorHAnsi" w:eastAsia="Times New Roman" w:hAnsiTheme="minorHAnsi" w:cstheme="minorHAnsi"/>
          <w:bCs/>
          <w:snapToGrid w:val="0"/>
          <w:color w:val="000000" w:themeColor="text1"/>
          <w:lang w:eastAsia="fr-FR"/>
        </w:rPr>
        <w:t>L’acte par lequel la personne habilitée délègue son pouvoir à une tierce personne, le cas échéant ;</w:t>
      </w:r>
    </w:p>
    <w:p w:rsidR="006A4932" w:rsidRPr="0027112A" w:rsidRDefault="006A4932" w:rsidP="00156E69">
      <w:pPr>
        <w:widowControl w:val="0"/>
        <w:numPr>
          <w:ilvl w:val="0"/>
          <w:numId w:val="10"/>
        </w:numPr>
        <w:ind w:left="720" w:hanging="371"/>
        <w:jc w:val="both"/>
        <w:rPr>
          <w:rFonts w:asciiTheme="minorHAnsi" w:hAnsiTheme="minorHAnsi" w:cstheme="minorHAnsi"/>
          <w:bCs/>
          <w:snapToGrid w:val="0"/>
          <w:color w:val="000000" w:themeColor="text1"/>
          <w:sz w:val="22"/>
          <w:szCs w:val="22"/>
        </w:rPr>
      </w:pPr>
      <w:r w:rsidRPr="0027112A">
        <w:rPr>
          <w:rFonts w:asciiTheme="minorHAnsi" w:hAnsiTheme="minorHAnsi" w:cstheme="minorHAnsi"/>
          <w:bCs/>
          <w:snapToGrid w:val="0"/>
          <w:color w:val="000000" w:themeColor="text1"/>
          <w:sz w:val="22"/>
          <w:szCs w:val="22"/>
        </w:rPr>
        <w:t xml:space="preserve">Une attestation délivrée depuis moins d’un an par l’administration compétente du lieu d’imposition certifiant que le concurrent est en situation fiscale régulière ou à défaut de paiement qu’il a constitué les garanties </w:t>
      </w:r>
      <w:r w:rsidRPr="0027112A">
        <w:rPr>
          <w:rFonts w:asciiTheme="minorHAnsi" w:hAnsiTheme="minorHAnsi" w:cstheme="minorHAnsi"/>
          <w:bCs/>
          <w:snapToGrid w:val="0"/>
          <w:color w:val="000000" w:themeColor="text1"/>
          <w:sz w:val="22"/>
          <w:szCs w:val="22"/>
        </w:rPr>
        <w:lastRenderedPageBreak/>
        <w:t>prévue</w:t>
      </w:r>
      <w:r w:rsidR="00776873" w:rsidRPr="0027112A">
        <w:rPr>
          <w:rFonts w:asciiTheme="minorHAnsi" w:hAnsiTheme="minorHAnsi" w:cstheme="minorHAnsi"/>
          <w:bCs/>
          <w:snapToGrid w:val="0"/>
          <w:color w:val="000000" w:themeColor="text1"/>
          <w:sz w:val="22"/>
          <w:szCs w:val="22"/>
        </w:rPr>
        <w:t xml:space="preserve">s à l’art 24 du décret </w:t>
      </w:r>
      <w:r w:rsidR="00776873" w:rsidRPr="0027112A">
        <w:rPr>
          <w:rFonts w:asciiTheme="minorHAnsi" w:hAnsiTheme="minorHAnsi" w:cstheme="minorHAnsi"/>
          <w:snapToGrid w:val="0"/>
          <w:color w:val="000000" w:themeColor="text1"/>
          <w:sz w:val="22"/>
          <w:szCs w:val="22"/>
        </w:rPr>
        <w:t xml:space="preserve">2-12-349 </w:t>
      </w:r>
      <w:r w:rsidR="00776873" w:rsidRPr="0027112A">
        <w:rPr>
          <w:rFonts w:asciiTheme="minorHAnsi" w:hAnsiTheme="minorHAnsi" w:cstheme="minorHAnsi"/>
          <w:color w:val="000000" w:themeColor="text1"/>
          <w:sz w:val="22"/>
          <w:szCs w:val="22"/>
        </w:rPr>
        <w:t>précité. Cette attestation doit mentionner l’activité au titre de laquelle le concurrent est imposé ;</w:t>
      </w:r>
    </w:p>
    <w:p w:rsidR="00312C64" w:rsidRPr="0027112A" w:rsidRDefault="006A4932" w:rsidP="00156E69">
      <w:pPr>
        <w:widowControl w:val="0"/>
        <w:numPr>
          <w:ilvl w:val="0"/>
          <w:numId w:val="10"/>
        </w:numPr>
        <w:ind w:left="720" w:hanging="371"/>
        <w:jc w:val="both"/>
        <w:rPr>
          <w:rFonts w:asciiTheme="minorHAnsi" w:hAnsiTheme="minorHAnsi" w:cstheme="minorHAnsi"/>
          <w:bCs/>
          <w:snapToGrid w:val="0"/>
          <w:color w:val="000000" w:themeColor="text1"/>
          <w:sz w:val="22"/>
          <w:szCs w:val="22"/>
        </w:rPr>
      </w:pPr>
      <w:r w:rsidRPr="0027112A">
        <w:rPr>
          <w:rFonts w:asciiTheme="minorHAnsi" w:hAnsiTheme="minorHAnsi" w:cstheme="minorHAnsi"/>
          <w:snapToGrid w:val="0"/>
          <w:color w:val="000000" w:themeColor="text1"/>
          <w:sz w:val="22"/>
          <w:szCs w:val="22"/>
        </w:rPr>
        <w:t>Une attestation délivrée depuis moins d’un an par la CNSS certifiant que le concurrent est en situation fiscale</w:t>
      </w:r>
      <w:r w:rsidR="00776873" w:rsidRPr="0027112A">
        <w:rPr>
          <w:rFonts w:asciiTheme="minorHAnsi" w:hAnsiTheme="minorHAnsi" w:cstheme="minorHAnsi"/>
          <w:snapToGrid w:val="0"/>
          <w:color w:val="000000" w:themeColor="text1"/>
          <w:sz w:val="22"/>
          <w:szCs w:val="22"/>
        </w:rPr>
        <w:t xml:space="preserve"> régulière envers cet organisme conformément aux dispositions prévues à l’article 24 du décret 2-12-349 </w:t>
      </w:r>
      <w:r w:rsidR="00776873" w:rsidRPr="0027112A">
        <w:rPr>
          <w:rFonts w:asciiTheme="minorHAnsi" w:hAnsiTheme="minorHAnsi" w:cstheme="minorHAnsi"/>
          <w:color w:val="000000" w:themeColor="text1"/>
          <w:sz w:val="22"/>
          <w:szCs w:val="22"/>
        </w:rPr>
        <w:t>précité ou de la décision du ministre chargé de l’emploi  prévue par le dahir portant loi n°</w:t>
      </w:r>
      <w:r w:rsidR="00312C64" w:rsidRPr="0027112A">
        <w:rPr>
          <w:rFonts w:asciiTheme="minorHAnsi" w:hAnsiTheme="minorHAnsi" w:cstheme="minorHAnsi"/>
          <w:color w:val="000000" w:themeColor="text1"/>
          <w:sz w:val="22"/>
          <w:szCs w:val="22"/>
        </w:rPr>
        <w:t>1-72-184 du 15 Joumada II 1392 527 Juillet 1972) relatif au régime de la sécurité sociale assortie de l’attestation de l’organisme de prévoyance sociale auquel le concurrent est affilié et certifiant qu’il est en situation régulière vis-à-vis dudit organisme.</w:t>
      </w:r>
    </w:p>
    <w:p w:rsidR="00312C64" w:rsidRPr="0027112A" w:rsidRDefault="00312C64" w:rsidP="00156E69">
      <w:pPr>
        <w:widowControl w:val="0"/>
        <w:numPr>
          <w:ilvl w:val="0"/>
          <w:numId w:val="10"/>
        </w:numPr>
        <w:jc w:val="both"/>
        <w:rPr>
          <w:rFonts w:asciiTheme="minorHAnsi" w:hAnsiTheme="minorHAnsi" w:cstheme="minorHAnsi"/>
          <w:snapToGrid w:val="0"/>
          <w:color w:val="000000" w:themeColor="text1"/>
          <w:sz w:val="22"/>
          <w:szCs w:val="22"/>
        </w:rPr>
      </w:pPr>
      <w:r w:rsidRPr="0027112A">
        <w:rPr>
          <w:rFonts w:asciiTheme="minorHAnsi" w:hAnsiTheme="minorHAnsi" w:cstheme="minorHAnsi"/>
          <w:color w:val="000000" w:themeColor="text1"/>
          <w:sz w:val="22"/>
          <w:szCs w:val="22"/>
        </w:rPr>
        <w:t xml:space="preserve"> </w:t>
      </w:r>
      <w:r w:rsidR="00E6268F" w:rsidRPr="0027112A">
        <w:rPr>
          <w:rFonts w:asciiTheme="minorHAnsi" w:hAnsiTheme="minorHAnsi" w:cstheme="minorHAnsi"/>
          <w:snapToGrid w:val="0"/>
          <w:color w:val="000000" w:themeColor="text1"/>
          <w:sz w:val="22"/>
          <w:szCs w:val="22"/>
        </w:rPr>
        <w:t>Le certificat</w:t>
      </w:r>
      <w:r w:rsidRPr="0027112A">
        <w:rPr>
          <w:rFonts w:asciiTheme="minorHAnsi" w:hAnsiTheme="minorHAnsi" w:cstheme="minorHAnsi"/>
          <w:snapToGrid w:val="0"/>
          <w:color w:val="000000" w:themeColor="text1"/>
          <w:sz w:val="22"/>
          <w:szCs w:val="22"/>
        </w:rPr>
        <w:t xml:space="preserve">  d’immatriculation  au  registre  de  commerce pour les personnes assujetties à l’obligation d’immatriculation conformément à la </w:t>
      </w:r>
      <w:r w:rsidRPr="0027112A">
        <w:rPr>
          <w:rFonts w:asciiTheme="minorHAnsi" w:hAnsiTheme="minorHAnsi" w:cstheme="minorHAnsi"/>
          <w:b/>
          <w:bCs/>
          <w:snapToGrid w:val="0"/>
          <w:color w:val="000000" w:themeColor="text1"/>
          <w:sz w:val="22"/>
          <w:szCs w:val="22"/>
        </w:rPr>
        <w:t>législation en vigueur (Modèle 09</w:t>
      </w:r>
      <w:r w:rsidRPr="0027112A">
        <w:rPr>
          <w:rFonts w:asciiTheme="minorHAnsi" w:hAnsiTheme="minorHAnsi" w:cstheme="minorHAnsi"/>
          <w:snapToGrid w:val="0"/>
          <w:color w:val="000000" w:themeColor="text1"/>
          <w:sz w:val="22"/>
          <w:szCs w:val="22"/>
        </w:rPr>
        <w:t>).</w:t>
      </w:r>
    </w:p>
    <w:p w:rsidR="006A4932" w:rsidRPr="0027112A" w:rsidRDefault="00312C64" w:rsidP="00156E69">
      <w:pPr>
        <w:widowControl w:val="0"/>
        <w:numPr>
          <w:ilvl w:val="0"/>
          <w:numId w:val="10"/>
        </w:numPr>
        <w:jc w:val="both"/>
        <w:rPr>
          <w:rFonts w:asciiTheme="minorHAnsi" w:hAnsiTheme="minorHAnsi" w:cstheme="minorHAnsi"/>
          <w:bCs/>
          <w:snapToGrid w:val="0"/>
          <w:color w:val="000000" w:themeColor="text1"/>
          <w:sz w:val="22"/>
          <w:szCs w:val="22"/>
        </w:rPr>
      </w:pPr>
      <w:r w:rsidRPr="0027112A">
        <w:rPr>
          <w:rFonts w:asciiTheme="minorHAnsi" w:hAnsiTheme="minorHAnsi" w:cstheme="minorHAnsi"/>
          <w:bCs/>
          <w:snapToGrid w:val="0"/>
          <w:color w:val="000000" w:themeColor="text1"/>
          <w:sz w:val="22"/>
          <w:szCs w:val="22"/>
        </w:rPr>
        <w:t xml:space="preserve">L’équivalent des attestations visées </w:t>
      </w:r>
      <w:r w:rsidRPr="0027112A">
        <w:rPr>
          <w:rFonts w:asciiTheme="minorHAnsi" w:hAnsiTheme="minorHAnsi" w:cstheme="minorHAnsi"/>
          <w:b/>
          <w:snapToGrid w:val="0"/>
          <w:color w:val="000000" w:themeColor="text1"/>
          <w:sz w:val="22"/>
          <w:szCs w:val="22"/>
        </w:rPr>
        <w:t>aux</w:t>
      </w:r>
      <w:r w:rsidRPr="0027112A">
        <w:rPr>
          <w:rFonts w:asciiTheme="minorHAnsi" w:hAnsiTheme="minorHAnsi" w:cstheme="minorHAnsi"/>
          <w:bCs/>
          <w:snapToGrid w:val="0"/>
          <w:color w:val="000000" w:themeColor="text1"/>
          <w:sz w:val="22"/>
          <w:szCs w:val="22"/>
        </w:rPr>
        <w:t xml:space="preserve"> </w:t>
      </w:r>
      <w:r w:rsidRPr="0027112A">
        <w:rPr>
          <w:rFonts w:asciiTheme="minorHAnsi" w:hAnsiTheme="minorHAnsi" w:cstheme="minorHAnsi"/>
          <w:b/>
          <w:snapToGrid w:val="0"/>
          <w:color w:val="000000" w:themeColor="text1"/>
          <w:sz w:val="22"/>
          <w:szCs w:val="22"/>
        </w:rPr>
        <w:t>paragr</w:t>
      </w:r>
      <w:r w:rsidR="00B85F83" w:rsidRPr="0027112A">
        <w:rPr>
          <w:rFonts w:asciiTheme="minorHAnsi" w:hAnsiTheme="minorHAnsi" w:cstheme="minorHAnsi"/>
          <w:b/>
          <w:snapToGrid w:val="0"/>
          <w:color w:val="000000" w:themeColor="text1"/>
          <w:sz w:val="22"/>
          <w:szCs w:val="22"/>
        </w:rPr>
        <w:t xml:space="preserve">aphes </w:t>
      </w:r>
      <w:proofErr w:type="gramStart"/>
      <w:r w:rsidR="00B85F83" w:rsidRPr="0027112A">
        <w:rPr>
          <w:rFonts w:asciiTheme="minorHAnsi" w:hAnsiTheme="minorHAnsi" w:cstheme="minorHAnsi"/>
          <w:b/>
          <w:snapToGrid w:val="0"/>
          <w:color w:val="000000" w:themeColor="text1"/>
          <w:sz w:val="22"/>
          <w:szCs w:val="22"/>
        </w:rPr>
        <w:t xml:space="preserve">b </w:t>
      </w:r>
      <w:r w:rsidRPr="0027112A">
        <w:rPr>
          <w:rFonts w:asciiTheme="minorHAnsi" w:hAnsiTheme="minorHAnsi" w:cstheme="minorHAnsi"/>
          <w:b/>
          <w:snapToGrid w:val="0"/>
          <w:color w:val="000000" w:themeColor="text1"/>
          <w:sz w:val="22"/>
          <w:szCs w:val="22"/>
        </w:rPr>
        <w:t>,c</w:t>
      </w:r>
      <w:proofErr w:type="gramEnd"/>
      <w:r w:rsidRPr="0027112A">
        <w:rPr>
          <w:rFonts w:asciiTheme="minorHAnsi" w:hAnsiTheme="minorHAnsi" w:cstheme="minorHAnsi"/>
          <w:b/>
          <w:snapToGrid w:val="0"/>
          <w:color w:val="000000" w:themeColor="text1"/>
          <w:sz w:val="22"/>
          <w:szCs w:val="22"/>
        </w:rPr>
        <w:t xml:space="preserve"> et d</w:t>
      </w:r>
      <w:r w:rsidRPr="0027112A">
        <w:rPr>
          <w:rFonts w:asciiTheme="minorHAnsi" w:hAnsiTheme="minorHAnsi" w:cstheme="minorHAnsi"/>
          <w:bCs/>
          <w:snapToGrid w:val="0"/>
          <w:color w:val="000000" w:themeColor="text1"/>
          <w:sz w:val="22"/>
          <w:szCs w:val="22"/>
        </w:rPr>
        <w:t xml:space="preserve"> ci-dessus, délivrées par les administrations ou les organismes compétents de leurs pays d’origine ou de provenance pour les concurrents non installés au Maroc. </w:t>
      </w:r>
    </w:p>
    <w:p w:rsidR="006A4932" w:rsidRPr="0027112A" w:rsidRDefault="00312C64" w:rsidP="00156E69">
      <w:pPr>
        <w:widowControl w:val="0"/>
        <w:ind w:left="720"/>
        <w:jc w:val="both"/>
        <w:rPr>
          <w:rFonts w:asciiTheme="minorHAnsi" w:hAnsiTheme="minorHAnsi" w:cstheme="minorHAnsi"/>
          <w:snapToGrid w:val="0"/>
          <w:color w:val="000000" w:themeColor="text1"/>
          <w:sz w:val="22"/>
          <w:szCs w:val="22"/>
        </w:rPr>
      </w:pPr>
      <w:r w:rsidRPr="0027112A">
        <w:rPr>
          <w:rFonts w:asciiTheme="minorHAnsi" w:hAnsiTheme="minorHAnsi" w:cstheme="minorHAnsi"/>
          <w:i/>
          <w:iCs/>
          <w:snapToGrid w:val="0"/>
          <w:color w:val="000000" w:themeColor="text1"/>
          <w:sz w:val="22"/>
          <w:szCs w:val="22"/>
        </w:rPr>
        <w:t xml:space="preserve">A défaut de </w:t>
      </w:r>
      <w:r w:rsidR="00E6268F" w:rsidRPr="0027112A">
        <w:rPr>
          <w:rFonts w:asciiTheme="minorHAnsi" w:hAnsiTheme="minorHAnsi" w:cstheme="minorHAnsi"/>
          <w:i/>
          <w:iCs/>
          <w:snapToGrid w:val="0"/>
          <w:color w:val="000000" w:themeColor="text1"/>
          <w:sz w:val="22"/>
          <w:szCs w:val="22"/>
        </w:rPr>
        <w:t>la délivrance</w:t>
      </w:r>
      <w:r w:rsidRPr="0027112A">
        <w:rPr>
          <w:rFonts w:asciiTheme="minorHAnsi" w:hAnsiTheme="minorHAnsi" w:cstheme="minorHAnsi"/>
          <w:i/>
          <w:iCs/>
          <w:snapToGrid w:val="0"/>
          <w:color w:val="000000" w:themeColor="text1"/>
          <w:sz w:val="22"/>
          <w:szCs w:val="22"/>
        </w:rPr>
        <w:t xml:space="preserve"> de tels documents par les administrations ou les organismes compétents de leurs pays d’origine ou de provenance, lesdites attestations peuvent </w:t>
      </w:r>
      <w:r w:rsidR="00B85F83" w:rsidRPr="0027112A">
        <w:rPr>
          <w:rFonts w:asciiTheme="minorHAnsi" w:hAnsiTheme="minorHAnsi" w:cstheme="minorHAnsi"/>
          <w:i/>
          <w:iCs/>
          <w:snapToGrid w:val="0"/>
          <w:color w:val="000000" w:themeColor="text1"/>
          <w:sz w:val="22"/>
          <w:szCs w:val="22"/>
        </w:rPr>
        <w:t>être</w:t>
      </w:r>
      <w:r w:rsidRPr="0027112A">
        <w:rPr>
          <w:rFonts w:asciiTheme="minorHAnsi" w:hAnsiTheme="minorHAnsi" w:cstheme="minorHAnsi"/>
          <w:i/>
          <w:iCs/>
          <w:snapToGrid w:val="0"/>
          <w:color w:val="000000" w:themeColor="text1"/>
          <w:sz w:val="22"/>
          <w:szCs w:val="22"/>
        </w:rPr>
        <w:t xml:space="preserve"> remplacées par une attestation délivrée par une autorité judiciaire ou administrative du pa</w:t>
      </w:r>
      <w:r w:rsidR="006F0F9A" w:rsidRPr="0027112A">
        <w:rPr>
          <w:rFonts w:asciiTheme="minorHAnsi" w:hAnsiTheme="minorHAnsi" w:cstheme="minorHAnsi"/>
          <w:i/>
          <w:iCs/>
          <w:snapToGrid w:val="0"/>
          <w:color w:val="000000" w:themeColor="text1"/>
          <w:sz w:val="22"/>
          <w:szCs w:val="22"/>
        </w:rPr>
        <w:t>y</w:t>
      </w:r>
      <w:r w:rsidRPr="0027112A">
        <w:rPr>
          <w:rFonts w:asciiTheme="minorHAnsi" w:hAnsiTheme="minorHAnsi" w:cstheme="minorHAnsi"/>
          <w:i/>
          <w:iCs/>
          <w:snapToGrid w:val="0"/>
          <w:color w:val="000000" w:themeColor="text1"/>
          <w:sz w:val="22"/>
          <w:szCs w:val="22"/>
        </w:rPr>
        <w:t>s d’origine ou de</w:t>
      </w:r>
      <w:r w:rsidRPr="0027112A">
        <w:rPr>
          <w:rFonts w:asciiTheme="minorHAnsi" w:hAnsiTheme="minorHAnsi" w:cstheme="minorHAnsi"/>
          <w:i/>
          <w:iCs/>
          <w:color w:val="000000" w:themeColor="text1"/>
          <w:sz w:val="22"/>
          <w:szCs w:val="22"/>
        </w:rPr>
        <w:t xml:space="preserve"> provenance certifiant que ces documents ne sont pas produits</w:t>
      </w:r>
      <w:r w:rsidR="006A4932" w:rsidRPr="0027112A">
        <w:rPr>
          <w:rFonts w:asciiTheme="minorHAnsi" w:hAnsiTheme="minorHAnsi" w:cstheme="minorHAnsi"/>
          <w:i/>
          <w:iCs/>
          <w:color w:val="000000" w:themeColor="text1"/>
          <w:sz w:val="22"/>
          <w:szCs w:val="22"/>
        </w:rPr>
        <w:t>.</w:t>
      </w:r>
    </w:p>
    <w:p w:rsidR="00A02BAB" w:rsidRPr="0027112A" w:rsidRDefault="006A4932" w:rsidP="00156E69">
      <w:pPr>
        <w:widowControl w:val="0"/>
        <w:ind w:left="720"/>
        <w:jc w:val="both"/>
        <w:rPr>
          <w:rFonts w:asciiTheme="minorHAnsi" w:hAnsiTheme="minorHAnsi" w:cstheme="minorHAnsi"/>
          <w:b/>
          <w:snapToGrid w:val="0"/>
          <w:sz w:val="22"/>
          <w:szCs w:val="22"/>
          <w:u w:val="single"/>
        </w:rPr>
      </w:pPr>
      <w:r w:rsidRPr="0027112A">
        <w:rPr>
          <w:rFonts w:asciiTheme="minorHAnsi" w:hAnsiTheme="minorHAnsi" w:cstheme="minorHAnsi"/>
          <w:b/>
          <w:snapToGrid w:val="0"/>
          <w:sz w:val="22"/>
          <w:szCs w:val="22"/>
          <w:u w:val="single"/>
        </w:rPr>
        <w:t>II</w:t>
      </w:r>
      <w:r w:rsidR="000402AB" w:rsidRPr="0027112A">
        <w:rPr>
          <w:rFonts w:asciiTheme="minorHAnsi" w:hAnsiTheme="minorHAnsi" w:cstheme="minorHAnsi"/>
          <w:b/>
          <w:snapToGrid w:val="0"/>
          <w:sz w:val="22"/>
          <w:szCs w:val="22"/>
          <w:u w:val="single"/>
        </w:rPr>
        <w:t>- D</w:t>
      </w:r>
      <w:r w:rsidR="00581E44" w:rsidRPr="0027112A">
        <w:rPr>
          <w:rFonts w:asciiTheme="minorHAnsi" w:hAnsiTheme="minorHAnsi" w:cstheme="minorHAnsi"/>
          <w:b/>
          <w:snapToGrid w:val="0"/>
          <w:sz w:val="22"/>
          <w:szCs w:val="22"/>
          <w:u w:val="single"/>
        </w:rPr>
        <w:t xml:space="preserve">ossier  Technique </w:t>
      </w:r>
    </w:p>
    <w:p w:rsidR="000402AB" w:rsidRPr="0027112A" w:rsidRDefault="000402AB" w:rsidP="00156E69">
      <w:pPr>
        <w:widowControl w:val="0"/>
        <w:jc w:val="both"/>
        <w:rPr>
          <w:rFonts w:asciiTheme="minorHAnsi" w:hAnsiTheme="minorHAnsi" w:cstheme="minorHAnsi"/>
          <w:b/>
          <w:i/>
          <w:iCs/>
          <w:snapToGrid w:val="0"/>
          <w:color w:val="000000" w:themeColor="text1"/>
          <w:sz w:val="22"/>
          <w:szCs w:val="22"/>
        </w:rPr>
      </w:pPr>
      <w:r w:rsidRPr="0027112A">
        <w:rPr>
          <w:rFonts w:asciiTheme="minorHAnsi" w:hAnsiTheme="minorHAnsi" w:cstheme="minorHAnsi"/>
          <w:b/>
          <w:i/>
          <w:iCs/>
          <w:snapToGrid w:val="0"/>
          <w:color w:val="000000" w:themeColor="text1"/>
          <w:sz w:val="22"/>
          <w:szCs w:val="22"/>
        </w:rPr>
        <w:t>Qualification et classification :</w:t>
      </w:r>
    </w:p>
    <w:p w:rsidR="000E6DE3" w:rsidRPr="0027112A" w:rsidRDefault="000E6DE3" w:rsidP="00156E69">
      <w:pPr>
        <w:widowControl w:val="0"/>
        <w:ind w:left="644"/>
        <w:jc w:val="both"/>
        <w:rPr>
          <w:rFonts w:asciiTheme="minorHAnsi" w:hAnsiTheme="minorHAnsi" w:cstheme="minorHAnsi"/>
          <w:bCs/>
          <w:snapToGrid w:val="0"/>
          <w:color w:val="000000" w:themeColor="text1"/>
          <w:sz w:val="22"/>
          <w:szCs w:val="22"/>
        </w:rPr>
      </w:pPr>
      <w:r w:rsidRPr="0027112A">
        <w:rPr>
          <w:rFonts w:asciiTheme="minorHAnsi" w:hAnsiTheme="minorHAnsi" w:cstheme="minorHAnsi"/>
          <w:b/>
          <w:bCs/>
          <w:snapToGrid w:val="0"/>
          <w:color w:val="000000" w:themeColor="text1"/>
          <w:sz w:val="22"/>
          <w:szCs w:val="22"/>
        </w:rPr>
        <w:t xml:space="preserve">1/Les concurrents installés au Maroc devront fournir </w:t>
      </w:r>
      <w:r w:rsidR="00E6268F" w:rsidRPr="0027112A">
        <w:rPr>
          <w:rFonts w:asciiTheme="minorHAnsi" w:hAnsiTheme="minorHAnsi" w:cstheme="minorHAnsi"/>
          <w:b/>
          <w:bCs/>
          <w:snapToGrid w:val="0"/>
          <w:color w:val="000000" w:themeColor="text1"/>
          <w:sz w:val="22"/>
          <w:szCs w:val="22"/>
        </w:rPr>
        <w:t>un certificat</w:t>
      </w:r>
      <w:r w:rsidRPr="0027112A">
        <w:rPr>
          <w:rFonts w:asciiTheme="minorHAnsi" w:hAnsiTheme="minorHAnsi" w:cstheme="minorHAnsi"/>
          <w:b/>
          <w:bCs/>
          <w:snapToGrid w:val="0"/>
          <w:color w:val="000000" w:themeColor="text1"/>
          <w:sz w:val="22"/>
          <w:szCs w:val="22"/>
        </w:rPr>
        <w:t xml:space="preserve"> de qualification et de classification.</w:t>
      </w:r>
    </w:p>
    <w:p w:rsidR="0014509C" w:rsidRPr="0027112A" w:rsidRDefault="000E6DE3" w:rsidP="00172DDD">
      <w:pPr>
        <w:widowControl w:val="0"/>
        <w:tabs>
          <w:tab w:val="num" w:pos="360"/>
        </w:tabs>
        <w:jc w:val="both"/>
        <w:rPr>
          <w:rFonts w:asciiTheme="minorHAnsi" w:hAnsiTheme="minorHAnsi" w:cstheme="minorHAnsi"/>
          <w:bCs/>
          <w:snapToGrid w:val="0"/>
          <w:color w:val="000000" w:themeColor="text1"/>
          <w:sz w:val="20"/>
          <w:szCs w:val="20"/>
        </w:rPr>
      </w:pPr>
      <w:r w:rsidRPr="0027112A">
        <w:rPr>
          <w:rFonts w:asciiTheme="minorHAnsi" w:hAnsiTheme="minorHAnsi" w:cstheme="minorHAnsi"/>
          <w:bCs/>
          <w:snapToGrid w:val="0"/>
          <w:color w:val="000000" w:themeColor="text1"/>
          <w:sz w:val="22"/>
          <w:szCs w:val="22"/>
        </w:rPr>
        <w:tab/>
      </w:r>
      <w:r w:rsidRPr="0027112A">
        <w:rPr>
          <w:rFonts w:asciiTheme="minorHAnsi" w:hAnsiTheme="minorHAnsi" w:cstheme="minorHAnsi"/>
          <w:bCs/>
          <w:snapToGrid w:val="0"/>
          <w:color w:val="000000" w:themeColor="text1"/>
          <w:sz w:val="22"/>
          <w:szCs w:val="22"/>
        </w:rPr>
        <w:tab/>
        <w:t>Il est exigé pour le présent appel d’offres le secteur, la classe minimale et la qualification suivante</w:t>
      </w:r>
      <w:r w:rsidRPr="0027112A">
        <w:rPr>
          <w:rFonts w:asciiTheme="minorHAnsi" w:hAnsiTheme="minorHAnsi" w:cstheme="minorHAnsi"/>
          <w:bCs/>
          <w:snapToGrid w:val="0"/>
          <w:color w:val="000000" w:themeColor="text1"/>
          <w:sz w:val="20"/>
          <w:szCs w:val="20"/>
        </w:rPr>
        <w: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8"/>
        <w:gridCol w:w="2826"/>
        <w:gridCol w:w="2904"/>
      </w:tblGrid>
      <w:tr w:rsidR="0014509C" w:rsidRPr="0027112A" w:rsidTr="00F11C13">
        <w:trPr>
          <w:trHeight w:val="462"/>
          <w:jc w:val="center"/>
        </w:trPr>
        <w:tc>
          <w:tcPr>
            <w:tcW w:w="2838" w:type="dxa"/>
            <w:vAlign w:val="center"/>
          </w:tcPr>
          <w:p w:rsidR="0014509C" w:rsidRPr="0027112A" w:rsidRDefault="0014509C" w:rsidP="00F11C13">
            <w:pPr>
              <w:pStyle w:val="Normalcentr"/>
              <w:ind w:left="0" w:right="0" w:firstLine="0"/>
              <w:jc w:val="center"/>
              <w:rPr>
                <w:rFonts w:asciiTheme="minorHAnsi" w:hAnsiTheme="minorHAnsi" w:cstheme="minorHAnsi"/>
                <w:bCs/>
                <w:snapToGrid w:val="0"/>
              </w:rPr>
            </w:pPr>
            <w:r w:rsidRPr="0027112A">
              <w:rPr>
                <w:rFonts w:asciiTheme="minorHAnsi" w:hAnsiTheme="minorHAnsi" w:cstheme="minorHAnsi"/>
                <w:bCs/>
                <w:snapToGrid w:val="0"/>
              </w:rPr>
              <w:t>Secteur</w:t>
            </w:r>
          </w:p>
        </w:tc>
        <w:tc>
          <w:tcPr>
            <w:tcW w:w="2826" w:type="dxa"/>
            <w:vAlign w:val="center"/>
          </w:tcPr>
          <w:p w:rsidR="0014509C" w:rsidRPr="0027112A" w:rsidRDefault="0014509C" w:rsidP="00F11C13">
            <w:pPr>
              <w:pStyle w:val="Normalcentr"/>
              <w:ind w:left="0" w:right="0" w:firstLine="0"/>
              <w:jc w:val="center"/>
              <w:rPr>
                <w:rFonts w:asciiTheme="minorHAnsi" w:hAnsiTheme="minorHAnsi" w:cstheme="minorHAnsi"/>
                <w:bCs/>
                <w:snapToGrid w:val="0"/>
              </w:rPr>
            </w:pPr>
            <w:r w:rsidRPr="0027112A">
              <w:rPr>
                <w:rFonts w:asciiTheme="minorHAnsi" w:hAnsiTheme="minorHAnsi" w:cstheme="minorHAnsi"/>
                <w:bCs/>
                <w:snapToGrid w:val="0"/>
              </w:rPr>
              <w:t>Classe</w:t>
            </w:r>
          </w:p>
        </w:tc>
        <w:tc>
          <w:tcPr>
            <w:tcW w:w="2904" w:type="dxa"/>
            <w:vAlign w:val="center"/>
          </w:tcPr>
          <w:p w:rsidR="0014509C" w:rsidRPr="0027112A" w:rsidRDefault="0014509C" w:rsidP="00F11C13">
            <w:pPr>
              <w:pStyle w:val="Normalcentr"/>
              <w:ind w:left="0" w:right="0" w:firstLine="0"/>
              <w:jc w:val="center"/>
              <w:rPr>
                <w:rFonts w:asciiTheme="minorHAnsi" w:hAnsiTheme="minorHAnsi" w:cstheme="minorHAnsi"/>
                <w:bCs/>
                <w:snapToGrid w:val="0"/>
              </w:rPr>
            </w:pPr>
            <w:r w:rsidRPr="0027112A">
              <w:rPr>
                <w:rFonts w:asciiTheme="minorHAnsi" w:hAnsiTheme="minorHAnsi" w:cstheme="minorHAnsi"/>
                <w:bCs/>
                <w:snapToGrid w:val="0"/>
              </w:rPr>
              <w:t>Qualification exigée</w:t>
            </w:r>
          </w:p>
        </w:tc>
      </w:tr>
      <w:tr w:rsidR="0014509C" w:rsidRPr="0027112A" w:rsidTr="00F11C13">
        <w:trPr>
          <w:trHeight w:val="721"/>
          <w:jc w:val="center"/>
        </w:trPr>
        <w:tc>
          <w:tcPr>
            <w:tcW w:w="2838" w:type="dxa"/>
            <w:vAlign w:val="center"/>
          </w:tcPr>
          <w:p w:rsidR="0014509C" w:rsidRPr="0027112A" w:rsidRDefault="0014509C" w:rsidP="00F11C13">
            <w:pPr>
              <w:pStyle w:val="Normalcentr"/>
              <w:ind w:left="0" w:right="0" w:firstLine="0"/>
              <w:jc w:val="center"/>
              <w:rPr>
                <w:rFonts w:asciiTheme="minorHAnsi" w:hAnsiTheme="minorHAnsi" w:cstheme="minorHAnsi"/>
                <w:b/>
                <w:snapToGrid w:val="0"/>
              </w:rPr>
            </w:pPr>
            <w:r w:rsidRPr="0027112A">
              <w:rPr>
                <w:rFonts w:asciiTheme="minorHAnsi" w:hAnsiTheme="minorHAnsi" w:cstheme="minorHAnsi"/>
                <w:b/>
                <w:snapToGrid w:val="0"/>
              </w:rPr>
              <w:t>A</w:t>
            </w:r>
          </w:p>
        </w:tc>
        <w:tc>
          <w:tcPr>
            <w:tcW w:w="2826" w:type="dxa"/>
            <w:vAlign w:val="center"/>
          </w:tcPr>
          <w:p w:rsidR="0014509C" w:rsidRPr="0027112A" w:rsidRDefault="0014509C" w:rsidP="00F11C13">
            <w:pPr>
              <w:pStyle w:val="Normalcentr"/>
              <w:ind w:left="0" w:right="0" w:firstLine="0"/>
              <w:jc w:val="center"/>
              <w:rPr>
                <w:rFonts w:asciiTheme="minorHAnsi" w:hAnsiTheme="minorHAnsi" w:cstheme="minorHAnsi"/>
                <w:b/>
                <w:snapToGrid w:val="0"/>
              </w:rPr>
            </w:pPr>
          </w:p>
          <w:p w:rsidR="0014509C" w:rsidRPr="0027112A" w:rsidRDefault="0014509C" w:rsidP="00F11C13">
            <w:pPr>
              <w:pStyle w:val="Normalcentr"/>
              <w:ind w:left="0" w:right="0" w:firstLine="0"/>
              <w:jc w:val="center"/>
              <w:rPr>
                <w:rFonts w:asciiTheme="minorHAnsi" w:hAnsiTheme="minorHAnsi" w:cstheme="minorHAnsi"/>
                <w:b/>
                <w:snapToGrid w:val="0"/>
              </w:rPr>
            </w:pPr>
            <w:r w:rsidRPr="0027112A">
              <w:rPr>
                <w:rFonts w:asciiTheme="minorHAnsi" w:hAnsiTheme="minorHAnsi" w:cstheme="minorHAnsi"/>
                <w:b/>
                <w:snapToGrid w:val="0"/>
              </w:rPr>
              <w:t>3</w:t>
            </w:r>
          </w:p>
          <w:p w:rsidR="0014509C" w:rsidRPr="0027112A" w:rsidRDefault="0014509C" w:rsidP="00F11C13">
            <w:pPr>
              <w:pStyle w:val="Normalcentr"/>
              <w:ind w:left="0" w:right="0" w:firstLine="0"/>
              <w:jc w:val="center"/>
              <w:rPr>
                <w:rFonts w:asciiTheme="minorHAnsi" w:hAnsiTheme="minorHAnsi" w:cstheme="minorHAnsi"/>
                <w:b/>
                <w:snapToGrid w:val="0"/>
              </w:rPr>
            </w:pPr>
          </w:p>
        </w:tc>
        <w:tc>
          <w:tcPr>
            <w:tcW w:w="2904" w:type="dxa"/>
            <w:vAlign w:val="center"/>
          </w:tcPr>
          <w:p w:rsidR="0014509C" w:rsidRPr="0027112A" w:rsidRDefault="0014509C" w:rsidP="00F11C13">
            <w:pPr>
              <w:pStyle w:val="Normalcentr"/>
              <w:ind w:left="0" w:right="0" w:firstLine="0"/>
              <w:jc w:val="center"/>
              <w:rPr>
                <w:rFonts w:asciiTheme="minorHAnsi" w:hAnsiTheme="minorHAnsi" w:cstheme="minorHAnsi"/>
                <w:b/>
                <w:snapToGrid w:val="0"/>
              </w:rPr>
            </w:pPr>
            <w:r w:rsidRPr="0027112A">
              <w:rPr>
                <w:rFonts w:asciiTheme="minorHAnsi" w:hAnsiTheme="minorHAnsi" w:cstheme="minorHAnsi"/>
                <w:b/>
                <w:snapToGrid w:val="0"/>
              </w:rPr>
              <w:t>A1, A2 et A5</w:t>
            </w:r>
          </w:p>
        </w:tc>
      </w:tr>
    </w:tbl>
    <w:p w:rsidR="000E6DE3" w:rsidRPr="0027112A" w:rsidRDefault="000E6DE3" w:rsidP="004C2781">
      <w:pPr>
        <w:widowControl w:val="0"/>
        <w:tabs>
          <w:tab w:val="num" w:pos="360"/>
        </w:tabs>
        <w:jc w:val="both"/>
        <w:rPr>
          <w:rFonts w:asciiTheme="minorHAnsi" w:hAnsiTheme="minorHAnsi" w:cstheme="minorHAnsi"/>
          <w:color w:val="000000" w:themeColor="text1"/>
          <w:sz w:val="22"/>
          <w:szCs w:val="22"/>
        </w:rPr>
      </w:pPr>
      <w:r w:rsidRPr="0027112A">
        <w:rPr>
          <w:rFonts w:asciiTheme="minorHAnsi" w:hAnsiTheme="minorHAnsi" w:cstheme="minorHAnsi"/>
          <w:color w:val="000000" w:themeColor="text1"/>
          <w:sz w:val="22"/>
          <w:szCs w:val="22"/>
        </w:rPr>
        <w:t xml:space="preserve">En cas de groupement </w:t>
      </w:r>
      <w:r w:rsidRPr="0027112A">
        <w:rPr>
          <w:rFonts w:asciiTheme="minorHAnsi" w:hAnsiTheme="minorHAnsi" w:cstheme="minorHAnsi"/>
          <w:b/>
          <w:bCs/>
          <w:color w:val="000000" w:themeColor="text1"/>
          <w:sz w:val="22"/>
          <w:szCs w:val="22"/>
        </w:rPr>
        <w:t>conjoint</w:t>
      </w:r>
      <w:r w:rsidRPr="0027112A">
        <w:rPr>
          <w:rFonts w:asciiTheme="minorHAnsi" w:hAnsiTheme="minorHAnsi" w:cstheme="minorHAnsi"/>
          <w:color w:val="000000" w:themeColor="text1"/>
          <w:sz w:val="22"/>
          <w:szCs w:val="22"/>
        </w:rPr>
        <w:t>, chaque membre du groupement y compris le mandataire doit justifier individuellement les capacités juridiques, techniques et financières requises pour la réalisation des prestations pour lesquelles il s’engage.</w:t>
      </w:r>
    </w:p>
    <w:p w:rsidR="000E6DE3" w:rsidRPr="0027112A" w:rsidRDefault="000E6DE3" w:rsidP="004C2781">
      <w:pPr>
        <w:widowControl w:val="0"/>
        <w:tabs>
          <w:tab w:val="num" w:pos="360"/>
        </w:tabs>
        <w:jc w:val="both"/>
        <w:rPr>
          <w:rFonts w:asciiTheme="minorHAnsi" w:hAnsiTheme="minorHAnsi" w:cstheme="minorHAnsi"/>
          <w:color w:val="000000" w:themeColor="text1"/>
          <w:sz w:val="22"/>
          <w:szCs w:val="22"/>
        </w:rPr>
      </w:pPr>
      <w:r w:rsidRPr="0027112A">
        <w:rPr>
          <w:rFonts w:asciiTheme="minorHAnsi" w:hAnsiTheme="minorHAnsi" w:cstheme="minorHAnsi"/>
          <w:color w:val="000000" w:themeColor="text1"/>
          <w:sz w:val="22"/>
          <w:szCs w:val="22"/>
        </w:rPr>
        <w:tab/>
        <w:t xml:space="preserve">En cas de groupement </w:t>
      </w:r>
      <w:r w:rsidRPr="0027112A">
        <w:rPr>
          <w:rFonts w:asciiTheme="minorHAnsi" w:hAnsiTheme="minorHAnsi" w:cstheme="minorHAnsi"/>
          <w:b/>
          <w:bCs/>
          <w:color w:val="000000" w:themeColor="text1"/>
          <w:sz w:val="22"/>
          <w:szCs w:val="22"/>
        </w:rPr>
        <w:t>solidaire</w:t>
      </w:r>
      <w:r w:rsidRPr="0027112A">
        <w:rPr>
          <w:rFonts w:asciiTheme="minorHAnsi" w:hAnsiTheme="minorHAnsi" w:cstheme="minorHAnsi"/>
          <w:color w:val="000000" w:themeColor="text1"/>
          <w:sz w:val="22"/>
          <w:szCs w:val="22"/>
        </w:rPr>
        <w:t xml:space="preserve"> tous les membres du groupement solidaire y compris le mandataire, doivent justifier individuellement les capacités juridiques exigées.</w:t>
      </w:r>
    </w:p>
    <w:p w:rsidR="000E6DE3" w:rsidRPr="0027112A" w:rsidRDefault="000E6DE3" w:rsidP="004C2781">
      <w:pPr>
        <w:jc w:val="both"/>
        <w:rPr>
          <w:rFonts w:asciiTheme="minorHAnsi" w:hAnsiTheme="minorHAnsi" w:cstheme="minorHAnsi"/>
          <w:b/>
          <w:bCs/>
          <w:color w:val="000000" w:themeColor="text1"/>
          <w:sz w:val="22"/>
          <w:szCs w:val="22"/>
        </w:rPr>
      </w:pPr>
      <w:r w:rsidRPr="0027112A">
        <w:rPr>
          <w:rFonts w:asciiTheme="minorHAnsi" w:hAnsiTheme="minorHAnsi" w:cstheme="minorHAnsi"/>
          <w:b/>
          <w:bCs/>
          <w:color w:val="000000" w:themeColor="text1"/>
          <w:sz w:val="22"/>
          <w:szCs w:val="22"/>
        </w:rPr>
        <w:t>2/- Pour les entreprises non installées au Maroc :</w:t>
      </w:r>
    </w:p>
    <w:p w:rsidR="000E6DE3" w:rsidRPr="0027112A" w:rsidRDefault="000E6DE3" w:rsidP="004C2781">
      <w:pPr>
        <w:jc w:val="both"/>
        <w:rPr>
          <w:rFonts w:asciiTheme="minorHAnsi" w:hAnsiTheme="minorHAnsi" w:cstheme="minorHAnsi"/>
          <w:color w:val="000000" w:themeColor="text1"/>
          <w:sz w:val="22"/>
          <w:szCs w:val="22"/>
        </w:rPr>
      </w:pPr>
      <w:r w:rsidRPr="0027112A">
        <w:rPr>
          <w:rFonts w:asciiTheme="minorHAnsi" w:hAnsiTheme="minorHAnsi" w:cstheme="minorHAnsi"/>
          <w:color w:val="000000" w:themeColor="text1"/>
          <w:sz w:val="22"/>
          <w:szCs w:val="22"/>
        </w:rPr>
        <w:t>a)- une note indiquant les moyens humains et techniques du concurrent, le lieu, la date, la nature et l’importance des prestations qu’il a exécutées ou à l’exécution desquelles il a participé ;</w:t>
      </w:r>
    </w:p>
    <w:p w:rsidR="00F86B3E" w:rsidRPr="0027112A" w:rsidRDefault="000E6DE3" w:rsidP="004C2781">
      <w:pPr>
        <w:jc w:val="both"/>
        <w:rPr>
          <w:rFonts w:asciiTheme="minorHAnsi" w:hAnsiTheme="minorHAnsi" w:cstheme="minorHAnsi"/>
          <w:color w:val="000000" w:themeColor="text1"/>
          <w:sz w:val="22"/>
          <w:szCs w:val="22"/>
        </w:rPr>
      </w:pPr>
      <w:r w:rsidRPr="0027112A">
        <w:rPr>
          <w:rFonts w:asciiTheme="minorHAnsi" w:hAnsiTheme="minorHAnsi" w:cstheme="minorHAnsi"/>
          <w:color w:val="000000" w:themeColor="text1"/>
          <w:sz w:val="22"/>
          <w:szCs w:val="22"/>
        </w:rPr>
        <w:t>b)- Les attestations délivrées par les bénéficiaires publics ou privés  des prestations analogues à celles, objet de cet appel d’offres. Chaque attestation devra préciser  notamment la nature des prestations, le montant, les délais et les dates de réalisation, l’appréciation, le nom et la qualité du signataire</w:t>
      </w:r>
    </w:p>
    <w:p w:rsidR="00156E69" w:rsidRPr="0027112A" w:rsidRDefault="00F86B3E" w:rsidP="004C2781">
      <w:pPr>
        <w:widowControl w:val="0"/>
        <w:jc w:val="both"/>
        <w:rPr>
          <w:rFonts w:asciiTheme="minorHAnsi" w:hAnsiTheme="minorHAnsi" w:cstheme="minorHAnsi"/>
          <w:sz w:val="22"/>
          <w:szCs w:val="22"/>
        </w:rPr>
      </w:pPr>
      <w:r w:rsidRPr="0027112A">
        <w:rPr>
          <w:rFonts w:asciiTheme="minorHAnsi" w:hAnsiTheme="minorHAnsi" w:cstheme="minorHAnsi"/>
          <w:sz w:val="22"/>
          <w:szCs w:val="22"/>
        </w:rPr>
        <w:t xml:space="preserve">II - lorsque le concurrent est un établissement public, </w:t>
      </w:r>
      <w:r w:rsidR="006F0F9A" w:rsidRPr="0027112A">
        <w:rPr>
          <w:rFonts w:asciiTheme="minorHAnsi" w:hAnsiTheme="minorHAnsi" w:cstheme="minorHAnsi"/>
          <w:sz w:val="22"/>
          <w:szCs w:val="22"/>
        </w:rPr>
        <w:t>le</w:t>
      </w:r>
      <w:r w:rsidRPr="0027112A">
        <w:rPr>
          <w:rFonts w:asciiTheme="minorHAnsi" w:hAnsiTheme="minorHAnsi" w:cstheme="minorHAnsi"/>
          <w:sz w:val="22"/>
          <w:szCs w:val="22"/>
        </w:rPr>
        <w:t xml:space="preserve"> texte l’habilitant à exécuter les prestations objet du marché.</w:t>
      </w:r>
    </w:p>
    <w:p w:rsidR="00581E44" w:rsidRPr="0027112A" w:rsidRDefault="00581E44" w:rsidP="004C2781">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12 : OFFRE FINANCIERE </w:t>
      </w:r>
    </w:p>
    <w:p w:rsidR="00581E44" w:rsidRPr="0027112A" w:rsidRDefault="00581E44" w:rsidP="004C2781">
      <w:pPr>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 xml:space="preserve">Chaque concurrent doit présenter une offre financière comprenant : </w:t>
      </w:r>
    </w:p>
    <w:p w:rsidR="00581E44" w:rsidRPr="0027112A" w:rsidRDefault="00581E44" w:rsidP="004C2781">
      <w:pPr>
        <w:tabs>
          <w:tab w:val="left" w:pos="900"/>
        </w:tabs>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ab/>
        <w:t xml:space="preserve">• L’acte d’engagement ; </w:t>
      </w:r>
    </w:p>
    <w:p w:rsidR="00581E44" w:rsidRPr="0027112A" w:rsidRDefault="00581E44" w:rsidP="004C2781">
      <w:pPr>
        <w:tabs>
          <w:tab w:val="left" w:pos="900"/>
        </w:tabs>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 xml:space="preserve">          • Le bordereau des prix et détail estimatif ; </w:t>
      </w:r>
    </w:p>
    <w:p w:rsidR="00581E44" w:rsidRPr="0027112A" w:rsidRDefault="00581E44" w:rsidP="004C2781">
      <w:pPr>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 xml:space="preserve">   En cas de groupement conjoint, le groupement doit présenter un acte d’engagement unique qui indique le montant total du marché et précise la ou les parties des prestations que chacun des membres du groupement conjoint s’engage à réaliser.</w:t>
      </w:r>
    </w:p>
    <w:p w:rsidR="00581E44" w:rsidRPr="0027112A" w:rsidRDefault="00581E44" w:rsidP="004C2781">
      <w:pPr>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 xml:space="preserve">   En cas de groupement solidaire, le groupement doit présenter un acte d’engagement unique qui indique le montant total du marché et l’ensemble des prestations que les membres du groupement s’engagent solidairement à réaliser , étant précisé que cet acte d’engagement peut, le cas échéant, indiquer les travaux que chacun des membres s’engage à réaliser dans le cadre dudit marché.</w:t>
      </w:r>
    </w:p>
    <w:p w:rsidR="00581E44" w:rsidRPr="0027112A" w:rsidRDefault="00581E44" w:rsidP="004C2781">
      <w:pPr>
        <w:autoSpaceDE w:val="0"/>
        <w:autoSpaceDN w:val="0"/>
        <w:adjustRightInd w:val="0"/>
        <w:ind w:left="360"/>
        <w:jc w:val="both"/>
        <w:rPr>
          <w:rFonts w:asciiTheme="minorHAnsi" w:hAnsiTheme="minorHAnsi" w:cstheme="minorHAnsi"/>
          <w:sz w:val="20"/>
          <w:szCs w:val="20"/>
          <w:u w:val="single"/>
        </w:rPr>
      </w:pPr>
      <w:r w:rsidRPr="0027112A">
        <w:rPr>
          <w:rFonts w:asciiTheme="minorHAnsi" w:hAnsiTheme="minorHAnsi" w:cstheme="minorHAnsi"/>
          <w:sz w:val="20"/>
          <w:szCs w:val="20"/>
          <w:u w:val="single"/>
        </w:rPr>
        <w:t>Le montant de l’acte d’engagement doit être libellé en chiffre et en lettres.</w:t>
      </w:r>
    </w:p>
    <w:p w:rsidR="00581E44" w:rsidRPr="0027112A" w:rsidRDefault="00581E44" w:rsidP="004C2781">
      <w:pPr>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Les prix unitaires du bordereau des prix détail estimatif doivent être libellés en chiffres.</w:t>
      </w:r>
    </w:p>
    <w:p w:rsidR="00581E44" w:rsidRPr="0027112A" w:rsidRDefault="00581E44" w:rsidP="004C2781">
      <w:pPr>
        <w:autoSpaceDE w:val="0"/>
        <w:autoSpaceDN w:val="0"/>
        <w:adjustRightInd w:val="0"/>
        <w:ind w:left="360"/>
        <w:jc w:val="both"/>
        <w:rPr>
          <w:rFonts w:asciiTheme="minorHAnsi" w:hAnsiTheme="minorHAnsi" w:cstheme="minorHAnsi"/>
          <w:sz w:val="20"/>
          <w:szCs w:val="20"/>
        </w:rPr>
      </w:pPr>
      <w:r w:rsidRPr="0027112A">
        <w:rPr>
          <w:rFonts w:asciiTheme="minorHAnsi" w:hAnsiTheme="minorHAnsi" w:cstheme="minorHAnsi"/>
          <w:sz w:val="20"/>
          <w:szCs w:val="20"/>
        </w:rPr>
        <w:t xml:space="preserve">En cas de discordance entre le montant total de l’acte d’engagement et celui du bordereau des prix détail estimatif, le montant de ce dernier est tenu pour établir le montant réel de l’acte d’engagement. </w:t>
      </w:r>
    </w:p>
    <w:p w:rsidR="00581E44" w:rsidRPr="0027112A" w:rsidRDefault="00581E44" w:rsidP="004C2781">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ARTICLE 13 : PRESENTATION DES DOSSIERS DES OFFRES DES CONCURRENTS </w:t>
      </w:r>
    </w:p>
    <w:p w:rsidR="005678C8" w:rsidRPr="0027112A" w:rsidRDefault="005678C8" w:rsidP="005678C8">
      <w:pPr>
        <w:autoSpaceDE w:val="0"/>
        <w:autoSpaceDN w:val="0"/>
        <w:adjustRightInd w:val="0"/>
        <w:rPr>
          <w:rFonts w:asciiTheme="minorHAnsi" w:hAnsiTheme="minorHAnsi" w:cstheme="minorHAnsi"/>
          <w:sz w:val="20"/>
          <w:szCs w:val="20"/>
        </w:rPr>
      </w:pPr>
      <w:r w:rsidRPr="0027112A">
        <w:rPr>
          <w:rFonts w:asciiTheme="minorHAnsi" w:hAnsiTheme="minorHAnsi" w:cstheme="minorHAnsi"/>
          <w:sz w:val="20"/>
          <w:szCs w:val="20"/>
        </w:rPr>
        <w:t xml:space="preserve">Les pièces produites par chaque concurrent doivent être insérées, individuellement, dans l’enveloppe électronique les concernant. </w:t>
      </w:r>
    </w:p>
    <w:p w:rsidR="005678C8" w:rsidRPr="0027112A" w:rsidRDefault="005678C8" w:rsidP="005678C8">
      <w:pPr>
        <w:tabs>
          <w:tab w:val="left" w:pos="9639"/>
        </w:tabs>
        <w:spacing w:before="40" w:after="40"/>
        <w:jc w:val="both"/>
        <w:rPr>
          <w:rFonts w:asciiTheme="minorHAnsi" w:hAnsiTheme="minorHAnsi" w:cstheme="minorHAnsi"/>
          <w:sz w:val="20"/>
          <w:szCs w:val="20"/>
        </w:rPr>
      </w:pPr>
      <w:r w:rsidRPr="0027112A">
        <w:rPr>
          <w:rFonts w:asciiTheme="minorHAnsi" w:hAnsiTheme="minorHAnsi" w:cstheme="minorHAnsi"/>
          <w:sz w:val="20"/>
          <w:szCs w:val="20"/>
        </w:rPr>
        <w:lastRenderedPageBreak/>
        <w:t>Aussi, conformément aux conditions d’utilisation du portail des marchés publics, chaque document doit être signé, électroniquement, par le concurrent ou la personne dûment habilitée à le représenter.</w:t>
      </w:r>
    </w:p>
    <w:p w:rsidR="005678C8" w:rsidRPr="0027112A" w:rsidRDefault="005678C8" w:rsidP="005678C8">
      <w:pPr>
        <w:tabs>
          <w:tab w:val="left" w:pos="9639"/>
        </w:tabs>
        <w:spacing w:before="40" w:after="40"/>
        <w:jc w:val="both"/>
        <w:rPr>
          <w:rFonts w:asciiTheme="minorHAnsi" w:hAnsiTheme="minorHAnsi" w:cstheme="minorHAnsi"/>
          <w:sz w:val="20"/>
          <w:szCs w:val="20"/>
        </w:rPr>
      </w:pPr>
      <w:r w:rsidRPr="0027112A">
        <w:rPr>
          <w:rFonts w:asciiTheme="minorHAnsi" w:hAnsiTheme="minorHAnsi" w:cstheme="minorHAnsi"/>
          <w:sz w:val="20"/>
          <w:szCs w:val="20"/>
        </w:rPr>
        <w:t>Chaque pièce doit être insérer dans l’enveloppe concerné.</w:t>
      </w:r>
    </w:p>
    <w:p w:rsidR="005678C8" w:rsidRPr="0027112A" w:rsidRDefault="005678C8" w:rsidP="00172DDD">
      <w:pPr>
        <w:autoSpaceDE w:val="0"/>
        <w:autoSpaceDN w:val="0"/>
        <w:adjustRightInd w:val="0"/>
        <w:rPr>
          <w:rFonts w:asciiTheme="minorHAnsi" w:hAnsiTheme="minorHAnsi" w:cstheme="minorHAnsi"/>
          <w:sz w:val="20"/>
          <w:szCs w:val="20"/>
        </w:rPr>
      </w:pPr>
      <w:r w:rsidRPr="0027112A">
        <w:rPr>
          <w:rFonts w:asciiTheme="minorHAnsi" w:hAnsiTheme="minorHAnsi" w:cstheme="minorHAnsi"/>
          <w:b/>
          <w:bCs/>
          <w:sz w:val="20"/>
          <w:szCs w:val="20"/>
        </w:rPr>
        <w:t>Contenu des enveloppes</w:t>
      </w:r>
      <w:r w:rsidRPr="0027112A">
        <w:rPr>
          <w:rFonts w:asciiTheme="minorHAnsi" w:hAnsiTheme="minorHAnsi" w:cstheme="minorHAnsi"/>
          <w:sz w:val="20"/>
          <w:szCs w:val="20"/>
        </w:rPr>
        <w:t xml:space="preserve"> : </w:t>
      </w:r>
    </w:p>
    <w:p w:rsidR="005678C8" w:rsidRPr="0027112A" w:rsidRDefault="005678C8" w:rsidP="005678C8">
      <w:pPr>
        <w:tabs>
          <w:tab w:val="num" w:pos="567"/>
        </w:tabs>
        <w:autoSpaceDE w:val="0"/>
        <w:autoSpaceDN w:val="0"/>
        <w:adjustRightInd w:val="0"/>
        <w:rPr>
          <w:rFonts w:asciiTheme="minorHAnsi" w:hAnsiTheme="minorHAnsi" w:cstheme="minorHAnsi"/>
          <w:sz w:val="20"/>
          <w:szCs w:val="20"/>
        </w:rPr>
      </w:pPr>
      <w:r w:rsidRPr="0027112A">
        <w:rPr>
          <w:rFonts w:asciiTheme="minorHAnsi" w:hAnsiTheme="minorHAnsi" w:cstheme="minorHAnsi"/>
          <w:b/>
          <w:bCs/>
          <w:sz w:val="20"/>
          <w:szCs w:val="20"/>
        </w:rPr>
        <w:t>La première enveloppe</w:t>
      </w:r>
      <w:r w:rsidRPr="0027112A">
        <w:rPr>
          <w:rFonts w:asciiTheme="minorHAnsi" w:hAnsiTheme="minorHAnsi" w:cstheme="minorHAnsi"/>
          <w:sz w:val="20"/>
          <w:szCs w:val="20"/>
        </w:rPr>
        <w:t xml:space="preserve"> : contient les pièces des dossiers administratif et technique, le cahier des prescriptions spéciales (CPS) paraphé et signé par la personne habilitée par le concurrent à cet effet.</w:t>
      </w:r>
    </w:p>
    <w:p w:rsidR="005678C8" w:rsidRPr="0027112A" w:rsidRDefault="005678C8" w:rsidP="00172DDD">
      <w:pPr>
        <w:tabs>
          <w:tab w:val="num" w:pos="567"/>
        </w:tabs>
        <w:autoSpaceDE w:val="0"/>
        <w:autoSpaceDN w:val="0"/>
        <w:adjustRightInd w:val="0"/>
        <w:rPr>
          <w:rFonts w:asciiTheme="minorHAnsi" w:hAnsiTheme="minorHAnsi" w:cstheme="minorHAnsi"/>
          <w:sz w:val="20"/>
          <w:szCs w:val="20"/>
        </w:rPr>
      </w:pPr>
      <w:r w:rsidRPr="0027112A">
        <w:rPr>
          <w:rFonts w:asciiTheme="minorHAnsi" w:hAnsiTheme="minorHAnsi" w:cstheme="minorHAnsi"/>
          <w:b/>
          <w:bCs/>
          <w:sz w:val="20"/>
          <w:szCs w:val="20"/>
        </w:rPr>
        <w:t>La deuxième enveloppe</w:t>
      </w:r>
      <w:r w:rsidRPr="0027112A">
        <w:rPr>
          <w:rFonts w:asciiTheme="minorHAnsi" w:hAnsiTheme="minorHAnsi" w:cstheme="minorHAnsi"/>
          <w:sz w:val="20"/>
          <w:szCs w:val="20"/>
        </w:rPr>
        <w:t xml:space="preserve"> : contient l’offre financière. </w:t>
      </w:r>
    </w:p>
    <w:p w:rsidR="005678C8" w:rsidRPr="0027112A" w:rsidRDefault="005678C8" w:rsidP="00172DDD">
      <w:pPr>
        <w:tabs>
          <w:tab w:val="num" w:pos="567"/>
        </w:tabs>
        <w:autoSpaceDE w:val="0"/>
        <w:autoSpaceDN w:val="0"/>
        <w:adjustRightInd w:val="0"/>
        <w:rPr>
          <w:rFonts w:asciiTheme="minorHAnsi" w:hAnsiTheme="minorHAnsi" w:cstheme="minorHAnsi"/>
          <w:b/>
          <w:bCs/>
          <w:sz w:val="20"/>
          <w:szCs w:val="20"/>
        </w:rPr>
      </w:pPr>
      <w:r w:rsidRPr="0027112A">
        <w:rPr>
          <w:rFonts w:asciiTheme="minorHAnsi" w:hAnsiTheme="minorHAnsi" w:cstheme="minorHAnsi"/>
          <w:b/>
          <w:bCs/>
          <w:sz w:val="20"/>
          <w:szCs w:val="20"/>
        </w:rPr>
        <w:t xml:space="preserve">N .B : CHAQUE PIECE DOIT ETRE SIGNEE MANULLEMENT ET </w:t>
      </w:r>
      <w:proofErr w:type="gramStart"/>
      <w:r w:rsidRPr="0027112A">
        <w:rPr>
          <w:rFonts w:asciiTheme="minorHAnsi" w:hAnsiTheme="minorHAnsi" w:cstheme="minorHAnsi"/>
          <w:b/>
          <w:bCs/>
          <w:sz w:val="20"/>
          <w:szCs w:val="20"/>
        </w:rPr>
        <w:t>ELECTRONIQUEMENT .</w:t>
      </w:r>
      <w:proofErr w:type="gramEnd"/>
    </w:p>
    <w:p w:rsidR="00816030" w:rsidRPr="0027112A" w:rsidRDefault="00581E44" w:rsidP="004C2781">
      <w:pPr>
        <w:rPr>
          <w:rFonts w:asciiTheme="minorHAnsi" w:hAnsiTheme="minorHAnsi" w:cstheme="minorHAnsi"/>
          <w:b/>
          <w:bCs/>
          <w:smallCaps/>
          <w:color w:val="000000" w:themeColor="text1"/>
          <w:sz w:val="22"/>
          <w:szCs w:val="22"/>
          <w:u w:val="single"/>
        </w:rPr>
      </w:pPr>
      <w:r w:rsidRPr="0027112A">
        <w:rPr>
          <w:rFonts w:asciiTheme="minorHAnsi" w:hAnsiTheme="minorHAnsi" w:cstheme="minorHAnsi"/>
          <w:b/>
          <w:bCs/>
          <w:smallCaps/>
          <w:color w:val="000000" w:themeColor="text1"/>
          <w:sz w:val="22"/>
          <w:szCs w:val="22"/>
          <w:u w:val="single"/>
        </w:rPr>
        <w:t>Article 14: Dépôt des plis des concurrents</w:t>
      </w:r>
    </w:p>
    <w:p w:rsidR="005678C8" w:rsidRPr="0027112A" w:rsidRDefault="005678C8" w:rsidP="005678C8">
      <w:pPr>
        <w:autoSpaceDE w:val="0"/>
        <w:autoSpaceDN w:val="0"/>
        <w:adjustRightInd w:val="0"/>
        <w:jc w:val="both"/>
        <w:rPr>
          <w:rFonts w:asciiTheme="minorHAnsi" w:hAnsiTheme="minorHAnsi" w:cstheme="minorHAnsi"/>
          <w:sz w:val="20"/>
          <w:szCs w:val="20"/>
        </w:rPr>
      </w:pPr>
      <w:r w:rsidRPr="0027112A">
        <w:rPr>
          <w:rFonts w:asciiTheme="minorHAnsi" w:hAnsiTheme="minorHAnsi" w:cstheme="minorHAnsi"/>
          <w:sz w:val="20"/>
          <w:szCs w:val="20"/>
        </w:rPr>
        <w:t xml:space="preserve">Les concurrents doivent transmettre les plis par voie électronique, via le portail des marchés publics, dans les conditions fixées par l’arrêté n°1982-21 du 9 </w:t>
      </w:r>
      <w:proofErr w:type="spellStart"/>
      <w:r w:rsidRPr="0027112A">
        <w:rPr>
          <w:rFonts w:asciiTheme="minorHAnsi" w:hAnsiTheme="minorHAnsi" w:cstheme="minorHAnsi"/>
          <w:sz w:val="20"/>
          <w:szCs w:val="20"/>
        </w:rPr>
        <w:t>joumada</w:t>
      </w:r>
      <w:proofErr w:type="spellEnd"/>
      <w:r w:rsidRPr="0027112A">
        <w:rPr>
          <w:rFonts w:asciiTheme="minorHAnsi" w:hAnsiTheme="minorHAnsi" w:cstheme="minorHAnsi"/>
          <w:sz w:val="20"/>
          <w:szCs w:val="20"/>
        </w:rPr>
        <w:t xml:space="preserve"> I 1443 (14 décembre 2021), relatif à la dématérialisation des procédures de passation des marchés publics et des garanties pécuniaires et conformément aux conditions d’utilisation dudit portail. </w:t>
      </w:r>
    </w:p>
    <w:p w:rsidR="005678C8" w:rsidRPr="0027112A" w:rsidRDefault="005678C8" w:rsidP="005678C8">
      <w:pPr>
        <w:tabs>
          <w:tab w:val="left" w:pos="9639"/>
        </w:tabs>
        <w:spacing w:before="40" w:after="40"/>
        <w:ind w:firstLine="284"/>
        <w:jc w:val="both"/>
        <w:rPr>
          <w:rFonts w:asciiTheme="minorHAnsi" w:hAnsiTheme="minorHAnsi" w:cstheme="minorHAnsi"/>
          <w:sz w:val="20"/>
          <w:szCs w:val="20"/>
        </w:rPr>
      </w:pPr>
      <w:r w:rsidRPr="0027112A">
        <w:rPr>
          <w:rFonts w:asciiTheme="minorHAnsi" w:hAnsiTheme="minorHAnsi" w:cstheme="minorHAnsi"/>
          <w:sz w:val="20"/>
          <w:szCs w:val="20"/>
        </w:rPr>
        <w:t>Le délai pour la réception des plis expire à la date et à l’heure fixée par l’avis d’appel d’offres pour la séance d’ouverture des plis.</w:t>
      </w:r>
    </w:p>
    <w:p w:rsidR="005678C8" w:rsidRPr="0027112A" w:rsidRDefault="005678C8" w:rsidP="00172DDD">
      <w:pPr>
        <w:tabs>
          <w:tab w:val="left" w:pos="9639"/>
        </w:tabs>
        <w:spacing w:before="40" w:after="40"/>
        <w:ind w:firstLine="284"/>
        <w:jc w:val="both"/>
        <w:rPr>
          <w:rFonts w:asciiTheme="minorHAnsi" w:hAnsiTheme="minorHAnsi" w:cstheme="minorHAnsi"/>
          <w:sz w:val="20"/>
          <w:szCs w:val="20"/>
        </w:rPr>
      </w:pPr>
      <w:r w:rsidRPr="0027112A">
        <w:rPr>
          <w:rFonts w:asciiTheme="minorHAnsi" w:hAnsiTheme="minorHAnsi" w:cstheme="minorHAnsi"/>
          <w:sz w:val="20"/>
          <w:szCs w:val="20"/>
        </w:rPr>
        <w:t>Tout pli électronique déposé postérieurement à la date limite de remise des plis est automatiquement rejeté par le portail des marchés publics.</w:t>
      </w:r>
    </w:p>
    <w:p w:rsidR="00816030" w:rsidRPr="0027112A" w:rsidRDefault="00581E44" w:rsidP="004C2781">
      <w:pPr>
        <w:jc w:val="lowKashida"/>
        <w:rPr>
          <w:rFonts w:asciiTheme="minorHAnsi" w:hAnsiTheme="minorHAnsi" w:cstheme="minorHAnsi"/>
          <w:b/>
          <w:bCs/>
          <w:smallCaps/>
          <w:sz w:val="22"/>
          <w:szCs w:val="22"/>
          <w:u w:val="single"/>
        </w:rPr>
      </w:pPr>
      <w:r w:rsidRPr="0027112A">
        <w:rPr>
          <w:rFonts w:asciiTheme="minorHAnsi" w:hAnsiTheme="minorHAnsi" w:cstheme="minorHAnsi"/>
          <w:b/>
          <w:bCs/>
          <w:smallCaps/>
          <w:sz w:val="22"/>
          <w:szCs w:val="22"/>
          <w:u w:val="single"/>
        </w:rPr>
        <w:t xml:space="preserve">Article 15 : Retrait des PLIS </w:t>
      </w:r>
    </w:p>
    <w:p w:rsidR="005678C8" w:rsidRPr="0027112A" w:rsidRDefault="005678C8" w:rsidP="005678C8">
      <w:pPr>
        <w:tabs>
          <w:tab w:val="left" w:pos="9639"/>
        </w:tabs>
        <w:spacing w:before="40" w:after="40"/>
        <w:ind w:firstLine="284"/>
        <w:jc w:val="both"/>
        <w:rPr>
          <w:rFonts w:asciiTheme="minorHAnsi" w:hAnsiTheme="minorHAnsi" w:cstheme="minorHAnsi"/>
          <w:sz w:val="20"/>
          <w:szCs w:val="20"/>
        </w:rPr>
      </w:pPr>
      <w:r w:rsidRPr="0027112A">
        <w:rPr>
          <w:rFonts w:asciiTheme="minorHAnsi" w:hAnsiTheme="minorHAnsi" w:cstheme="minorHAnsi"/>
          <w:sz w:val="20"/>
          <w:szCs w:val="20"/>
        </w:rPr>
        <w:t xml:space="preserve">Tout pli déposé peut être retiré électroniquement par le concurrent antérieurement au jour et à l’heure fixés pour la séance d’ouverture des plis </w:t>
      </w:r>
    </w:p>
    <w:p w:rsidR="005678C8" w:rsidRPr="0027112A" w:rsidRDefault="005678C8" w:rsidP="005678C8">
      <w:pPr>
        <w:tabs>
          <w:tab w:val="left" w:pos="9639"/>
        </w:tabs>
        <w:spacing w:before="40" w:after="40"/>
        <w:ind w:firstLine="284"/>
        <w:jc w:val="both"/>
        <w:rPr>
          <w:rFonts w:asciiTheme="minorHAnsi" w:hAnsiTheme="minorHAnsi" w:cstheme="minorHAnsi"/>
          <w:sz w:val="20"/>
          <w:szCs w:val="20"/>
        </w:rPr>
      </w:pPr>
      <w:r w:rsidRPr="0027112A">
        <w:rPr>
          <w:rFonts w:asciiTheme="minorHAnsi" w:hAnsiTheme="minorHAnsi" w:cstheme="minorHAnsi"/>
          <w:sz w:val="20"/>
          <w:szCs w:val="20"/>
        </w:rPr>
        <w:t>Le retrait du pli s’effectue au moyen du certificat de signature électronique ayant servi au dépôt de ce pli. Les informations relatives au retrait des plis sont enregistrées automatiquement sur le registre de dépôt des plis.</w:t>
      </w:r>
    </w:p>
    <w:p w:rsidR="005678C8" w:rsidRPr="0027112A" w:rsidRDefault="005678C8" w:rsidP="00172DDD">
      <w:pPr>
        <w:tabs>
          <w:tab w:val="left" w:pos="9639"/>
        </w:tabs>
        <w:spacing w:before="40" w:after="40"/>
        <w:ind w:firstLine="284"/>
        <w:jc w:val="both"/>
        <w:rPr>
          <w:rFonts w:asciiTheme="minorHAnsi" w:hAnsiTheme="minorHAnsi" w:cstheme="minorHAnsi"/>
          <w:sz w:val="20"/>
          <w:szCs w:val="20"/>
        </w:rPr>
      </w:pPr>
      <w:r w:rsidRPr="0027112A">
        <w:rPr>
          <w:rFonts w:asciiTheme="minorHAnsi" w:hAnsiTheme="minorHAnsi" w:cstheme="minorHAnsi"/>
          <w:sz w:val="20"/>
          <w:szCs w:val="20"/>
        </w:rPr>
        <w:t>Les concurrents ayant retiré leurs plis peuvent présenter de nouveaux plis dans les mêmes conditions telles que fixées au chapitre 2 de l’arrêté de la ministre de l’économie et des finances n°1982-21.</w:t>
      </w:r>
    </w:p>
    <w:p w:rsidR="00581E44" w:rsidRPr="0027112A" w:rsidRDefault="00581E44" w:rsidP="004C2781">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ARTICLE 16 : OUVERTURE ET EXAMEN DES OFFRES ET APPRECIATION DES CAPACITES DES</w:t>
      </w:r>
    </w:p>
    <w:p w:rsidR="00581E44" w:rsidRPr="0027112A" w:rsidRDefault="00581E44" w:rsidP="004C2781">
      <w:pPr>
        <w:autoSpaceDE w:val="0"/>
        <w:autoSpaceDN w:val="0"/>
        <w:adjustRightInd w:val="0"/>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 xml:space="preserve"> SOUMISSIONNAIRES </w:t>
      </w:r>
    </w:p>
    <w:p w:rsidR="00581E44" w:rsidRPr="0027112A" w:rsidRDefault="00581E44" w:rsidP="004C2781">
      <w:pPr>
        <w:ind w:firstLine="540"/>
        <w:jc w:val="both"/>
        <w:rPr>
          <w:rFonts w:asciiTheme="minorHAnsi" w:hAnsiTheme="minorHAnsi" w:cstheme="minorHAnsi"/>
          <w:sz w:val="20"/>
          <w:szCs w:val="20"/>
        </w:rPr>
      </w:pPr>
      <w:r w:rsidRPr="0027112A">
        <w:rPr>
          <w:rFonts w:asciiTheme="minorHAnsi" w:hAnsiTheme="minorHAnsi" w:cstheme="minorHAnsi"/>
          <w:sz w:val="20"/>
          <w:szCs w:val="20"/>
        </w:rPr>
        <w:t>L’ouverture et l’examen des offres et l’appréciation des capacités des soumissionnaires s’effectuent conformément aux disposit</w:t>
      </w:r>
      <w:r w:rsidR="007A7AE1" w:rsidRPr="0027112A">
        <w:rPr>
          <w:rFonts w:asciiTheme="minorHAnsi" w:hAnsiTheme="minorHAnsi" w:cstheme="minorHAnsi"/>
          <w:sz w:val="20"/>
          <w:szCs w:val="20"/>
        </w:rPr>
        <w:t>ions prévues aux articles 36</w:t>
      </w:r>
      <w:r w:rsidRPr="0027112A">
        <w:rPr>
          <w:rFonts w:asciiTheme="minorHAnsi" w:hAnsiTheme="minorHAnsi" w:cstheme="minorHAnsi"/>
          <w:sz w:val="20"/>
          <w:szCs w:val="20"/>
        </w:rPr>
        <w:t>, 39 et 40 du décret n° 2-12-349 précité.</w:t>
      </w:r>
    </w:p>
    <w:p w:rsidR="00581E44" w:rsidRPr="0027112A" w:rsidRDefault="00581E44" w:rsidP="004C2781">
      <w:pPr>
        <w:ind w:firstLine="227"/>
        <w:jc w:val="both"/>
        <w:rPr>
          <w:rFonts w:asciiTheme="minorHAnsi" w:hAnsiTheme="minorHAnsi" w:cstheme="minorHAnsi"/>
          <w:sz w:val="20"/>
          <w:szCs w:val="20"/>
        </w:rPr>
      </w:pPr>
      <w:r w:rsidRPr="0027112A">
        <w:rPr>
          <w:rFonts w:asciiTheme="minorHAnsi" w:hAnsiTheme="minorHAnsi" w:cstheme="minorHAnsi"/>
          <w:sz w:val="20"/>
          <w:szCs w:val="20"/>
        </w:rPr>
        <w:t xml:space="preserve"> La commission apprécie les capacités juridiques, financières, techniques, à partir des informations et indications contenues dans les dossiers administratifs et techniques de chaque concurrent.</w:t>
      </w:r>
    </w:p>
    <w:p w:rsidR="00581E44" w:rsidRPr="0027112A" w:rsidRDefault="008525D0" w:rsidP="004C2781">
      <w:pPr>
        <w:autoSpaceDE w:val="0"/>
        <w:autoSpaceDN w:val="0"/>
        <w:adjustRightInd w:val="0"/>
        <w:jc w:val="both"/>
        <w:rPr>
          <w:rFonts w:asciiTheme="minorHAnsi" w:hAnsiTheme="minorHAnsi" w:cstheme="minorHAnsi"/>
          <w:sz w:val="22"/>
          <w:szCs w:val="22"/>
        </w:rPr>
      </w:pPr>
      <w:r w:rsidRPr="0027112A">
        <w:rPr>
          <w:rFonts w:asciiTheme="minorHAnsi" w:hAnsiTheme="minorHAnsi" w:cstheme="minorHAnsi"/>
          <w:b/>
          <w:bCs/>
          <w:sz w:val="22"/>
          <w:szCs w:val="22"/>
          <w:u w:val="single"/>
        </w:rPr>
        <w:t>ARTICLE 17</w:t>
      </w:r>
      <w:r w:rsidR="00581E44" w:rsidRPr="0027112A">
        <w:rPr>
          <w:rFonts w:asciiTheme="minorHAnsi" w:hAnsiTheme="minorHAnsi" w:cstheme="minorHAnsi"/>
          <w:b/>
          <w:bCs/>
          <w:sz w:val="22"/>
          <w:szCs w:val="22"/>
          <w:u w:val="single"/>
        </w:rPr>
        <w:t xml:space="preserve"> : EXAMEN DES OFFRES FINANCIERES</w:t>
      </w:r>
      <w:r w:rsidR="00581E44" w:rsidRPr="0027112A">
        <w:rPr>
          <w:rFonts w:asciiTheme="minorHAnsi" w:hAnsiTheme="minorHAnsi" w:cstheme="minorHAnsi"/>
          <w:sz w:val="22"/>
          <w:szCs w:val="22"/>
        </w:rPr>
        <w:t xml:space="preserve"> </w:t>
      </w:r>
    </w:p>
    <w:p w:rsidR="00581E44" w:rsidRPr="0027112A" w:rsidRDefault="00581E44" w:rsidP="004C2781">
      <w:pPr>
        <w:pStyle w:val="Corpsdetexte"/>
        <w:ind w:firstLine="708"/>
        <w:rPr>
          <w:rFonts w:asciiTheme="minorHAnsi" w:hAnsiTheme="minorHAnsi" w:cstheme="minorHAnsi"/>
          <w:sz w:val="20"/>
          <w:szCs w:val="20"/>
        </w:rPr>
      </w:pPr>
      <w:r w:rsidRPr="0027112A">
        <w:rPr>
          <w:rFonts w:asciiTheme="minorHAnsi" w:hAnsiTheme="minorHAnsi" w:cstheme="minorHAnsi"/>
          <w:sz w:val="20"/>
          <w:szCs w:val="20"/>
        </w:rPr>
        <w:t>Conformément aux dispositions des articles 40 et 41 du  décret n° 2-12-349 précité, l'examen des offres financières concerne les seuls candidats admis à l’issue de l’examen de leurs dossiers administratifs, techniques</w:t>
      </w:r>
      <w:r w:rsidR="007A7AE1" w:rsidRPr="0027112A">
        <w:rPr>
          <w:rFonts w:asciiTheme="minorHAnsi" w:hAnsiTheme="minorHAnsi" w:cstheme="minorHAnsi"/>
          <w:sz w:val="20"/>
          <w:szCs w:val="20"/>
        </w:rPr>
        <w:t>.</w:t>
      </w:r>
      <w:r w:rsidRPr="0027112A">
        <w:rPr>
          <w:rFonts w:asciiTheme="minorHAnsi" w:hAnsiTheme="minorHAnsi" w:cstheme="minorHAnsi"/>
          <w:sz w:val="20"/>
          <w:szCs w:val="20"/>
        </w:rPr>
        <w:t xml:space="preserve"> </w:t>
      </w:r>
    </w:p>
    <w:p w:rsidR="00581E44" w:rsidRPr="0027112A" w:rsidRDefault="00581E44" w:rsidP="004C2781">
      <w:pPr>
        <w:pStyle w:val="Corpsdetexte"/>
        <w:rPr>
          <w:rFonts w:asciiTheme="minorHAnsi" w:hAnsiTheme="minorHAnsi" w:cstheme="minorHAnsi"/>
          <w:b/>
          <w:bCs/>
          <w:sz w:val="20"/>
          <w:szCs w:val="20"/>
        </w:rPr>
      </w:pPr>
      <w:r w:rsidRPr="0027112A">
        <w:rPr>
          <w:rFonts w:asciiTheme="minorHAnsi" w:hAnsiTheme="minorHAnsi" w:cstheme="minorHAnsi"/>
          <w:b/>
          <w:bCs/>
          <w:sz w:val="20"/>
          <w:szCs w:val="20"/>
        </w:rPr>
        <w:t xml:space="preserve">Le marché sera attribué au </w:t>
      </w:r>
      <w:r w:rsidR="00E6268F" w:rsidRPr="0027112A">
        <w:rPr>
          <w:rFonts w:asciiTheme="minorHAnsi" w:hAnsiTheme="minorHAnsi" w:cstheme="minorHAnsi"/>
          <w:b/>
          <w:bCs/>
          <w:sz w:val="20"/>
          <w:szCs w:val="20"/>
        </w:rPr>
        <w:t>concurrent dont</w:t>
      </w:r>
      <w:r w:rsidRPr="0027112A">
        <w:rPr>
          <w:rFonts w:asciiTheme="minorHAnsi" w:hAnsiTheme="minorHAnsi" w:cstheme="minorHAnsi"/>
          <w:b/>
          <w:bCs/>
          <w:sz w:val="20"/>
          <w:szCs w:val="20"/>
        </w:rPr>
        <w:t xml:space="preserve"> l’offre financière est la moins </w:t>
      </w:r>
      <w:proofErr w:type="spellStart"/>
      <w:r w:rsidRPr="0027112A">
        <w:rPr>
          <w:rFonts w:asciiTheme="minorHAnsi" w:hAnsiTheme="minorHAnsi" w:cstheme="minorHAnsi"/>
          <w:b/>
          <w:bCs/>
          <w:sz w:val="20"/>
          <w:szCs w:val="20"/>
        </w:rPr>
        <w:t>disante</w:t>
      </w:r>
      <w:proofErr w:type="spellEnd"/>
      <w:r w:rsidRPr="0027112A">
        <w:rPr>
          <w:rFonts w:asciiTheme="minorHAnsi" w:hAnsiTheme="minorHAnsi" w:cstheme="minorHAnsi"/>
          <w:b/>
          <w:bCs/>
          <w:sz w:val="20"/>
          <w:szCs w:val="20"/>
        </w:rPr>
        <w:t xml:space="preserve">. </w:t>
      </w:r>
    </w:p>
    <w:p w:rsidR="00581E44" w:rsidRPr="0027112A" w:rsidRDefault="008525D0" w:rsidP="004C2781">
      <w:pPr>
        <w:rPr>
          <w:rFonts w:asciiTheme="minorHAnsi" w:hAnsiTheme="minorHAnsi" w:cstheme="minorHAnsi"/>
          <w:b/>
          <w:bCs/>
          <w:smallCaps/>
          <w:sz w:val="22"/>
          <w:szCs w:val="22"/>
          <w:u w:val="single"/>
        </w:rPr>
      </w:pPr>
      <w:r w:rsidRPr="0027112A">
        <w:rPr>
          <w:rFonts w:asciiTheme="minorHAnsi" w:hAnsiTheme="minorHAnsi" w:cstheme="minorHAnsi"/>
          <w:b/>
          <w:bCs/>
          <w:smallCaps/>
          <w:sz w:val="22"/>
          <w:szCs w:val="22"/>
          <w:u w:val="single"/>
        </w:rPr>
        <w:t>Article 18</w:t>
      </w:r>
      <w:r w:rsidR="00581E44" w:rsidRPr="0027112A">
        <w:rPr>
          <w:rFonts w:asciiTheme="minorHAnsi" w:hAnsiTheme="minorHAnsi" w:cstheme="minorHAnsi"/>
          <w:b/>
          <w:bCs/>
          <w:smallCaps/>
          <w:sz w:val="22"/>
          <w:szCs w:val="22"/>
          <w:u w:val="single"/>
        </w:rPr>
        <w:t> : Délai de validité des offres</w:t>
      </w:r>
    </w:p>
    <w:p w:rsidR="00581E44" w:rsidRPr="0027112A" w:rsidRDefault="00E413A7" w:rsidP="004C2781">
      <w:pPr>
        <w:ind w:firstLine="708"/>
        <w:rPr>
          <w:rFonts w:asciiTheme="minorHAnsi" w:hAnsiTheme="minorHAnsi" w:cstheme="minorHAnsi"/>
          <w:b/>
          <w:bCs/>
          <w:smallCaps/>
          <w:sz w:val="20"/>
          <w:szCs w:val="20"/>
          <w:u w:val="single"/>
        </w:rPr>
      </w:pPr>
      <w:r w:rsidRPr="0027112A">
        <w:rPr>
          <w:rFonts w:asciiTheme="minorHAnsi" w:hAnsiTheme="minorHAnsi" w:cstheme="minorHAnsi"/>
          <w:snapToGrid w:val="0"/>
          <w:sz w:val="20"/>
          <w:szCs w:val="20"/>
        </w:rPr>
        <w:t>Conformément aux dispositions des articles 33 et 153 du décret n°2-12-349 du 20 Mars 2013</w:t>
      </w:r>
      <w:r w:rsidRPr="0027112A">
        <w:rPr>
          <w:rFonts w:asciiTheme="minorHAnsi" w:hAnsiTheme="minorHAnsi" w:cstheme="minorHAnsi"/>
          <w:sz w:val="20"/>
          <w:szCs w:val="20"/>
        </w:rPr>
        <w:t>,</w:t>
      </w:r>
      <w:r w:rsidRPr="0027112A">
        <w:rPr>
          <w:rFonts w:asciiTheme="minorHAnsi" w:hAnsiTheme="minorHAnsi" w:cstheme="minorHAnsi"/>
          <w:snapToGrid w:val="0"/>
          <w:sz w:val="20"/>
          <w:szCs w:val="20"/>
        </w:rPr>
        <w:t xml:space="preserve"> Les</w:t>
      </w:r>
      <w:r w:rsidR="00581E44" w:rsidRPr="0027112A">
        <w:rPr>
          <w:rFonts w:asciiTheme="minorHAnsi" w:hAnsiTheme="minorHAnsi" w:cstheme="minorHAnsi"/>
          <w:snapToGrid w:val="0"/>
          <w:sz w:val="20"/>
          <w:szCs w:val="20"/>
        </w:rPr>
        <w:t xml:space="preserve"> concurrents restent engagés par leurs offres pendant un délai de </w:t>
      </w:r>
      <w:r w:rsidR="00C77F66" w:rsidRPr="0027112A">
        <w:rPr>
          <w:rFonts w:asciiTheme="minorHAnsi" w:hAnsiTheme="minorHAnsi" w:cstheme="minorHAnsi"/>
          <w:snapToGrid w:val="0"/>
          <w:sz w:val="20"/>
          <w:szCs w:val="20"/>
        </w:rPr>
        <w:t>soixante-quinze</w:t>
      </w:r>
      <w:r w:rsidR="00581E44" w:rsidRPr="0027112A">
        <w:rPr>
          <w:rFonts w:asciiTheme="minorHAnsi" w:hAnsiTheme="minorHAnsi" w:cstheme="minorHAnsi"/>
          <w:snapToGrid w:val="0"/>
          <w:sz w:val="20"/>
          <w:szCs w:val="20"/>
        </w:rPr>
        <w:t xml:space="preserve"> (75) jours, à compter de la date d’ouverture des plis.</w:t>
      </w:r>
    </w:p>
    <w:p w:rsidR="00581E44" w:rsidRPr="0027112A" w:rsidRDefault="00581E44" w:rsidP="004C2781">
      <w:pPr>
        <w:pStyle w:val="Corpsdetexte2"/>
        <w:spacing w:line="240" w:lineRule="auto"/>
        <w:ind w:firstLine="708"/>
        <w:rPr>
          <w:rFonts w:asciiTheme="minorHAnsi" w:hAnsiTheme="minorHAnsi" w:cstheme="minorHAnsi"/>
          <w:sz w:val="20"/>
          <w:szCs w:val="20"/>
        </w:rPr>
      </w:pPr>
      <w:r w:rsidRPr="0027112A">
        <w:rPr>
          <w:rFonts w:asciiTheme="minorHAnsi" w:hAnsiTheme="minorHAnsi" w:cstheme="minorHAnsi"/>
          <w:sz w:val="20"/>
          <w:szCs w:val="20"/>
        </w:rPr>
        <w:t xml:space="preserve">Si dans ce délai, le choix de l’attributaire ne peut être arrêté, le maître d’ouvrage pourra demander aux concurrents, par lettre recommandée avec </w:t>
      </w:r>
      <w:r w:rsidR="00C77F66" w:rsidRPr="0027112A">
        <w:rPr>
          <w:rFonts w:asciiTheme="minorHAnsi" w:hAnsiTheme="minorHAnsi" w:cstheme="minorHAnsi"/>
          <w:sz w:val="20"/>
          <w:szCs w:val="20"/>
        </w:rPr>
        <w:t>accusé</w:t>
      </w:r>
      <w:r w:rsidRPr="0027112A">
        <w:rPr>
          <w:rFonts w:asciiTheme="minorHAnsi" w:hAnsiTheme="minorHAnsi" w:cstheme="minorHAnsi"/>
          <w:sz w:val="20"/>
          <w:szCs w:val="20"/>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581E44" w:rsidRPr="0027112A" w:rsidRDefault="008525D0" w:rsidP="004C2781">
      <w:pPr>
        <w:pStyle w:val="Corpsdetexte"/>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ARTICLE 19</w:t>
      </w:r>
      <w:r w:rsidR="00581E44" w:rsidRPr="0027112A">
        <w:rPr>
          <w:rFonts w:asciiTheme="minorHAnsi" w:hAnsiTheme="minorHAnsi" w:cstheme="minorHAnsi"/>
          <w:b/>
          <w:bCs/>
          <w:sz w:val="22"/>
          <w:szCs w:val="22"/>
          <w:u w:val="single"/>
        </w:rPr>
        <w:t xml:space="preserve"> : MONNAIE DE FORMULATION DES OFFRES </w:t>
      </w:r>
    </w:p>
    <w:p w:rsidR="00581E44" w:rsidRPr="0027112A" w:rsidRDefault="00581E44" w:rsidP="004C2781">
      <w:pPr>
        <w:pStyle w:val="Corpsdetexte"/>
        <w:ind w:firstLine="708"/>
        <w:rPr>
          <w:rFonts w:asciiTheme="minorHAnsi" w:hAnsiTheme="minorHAnsi" w:cstheme="minorHAnsi"/>
          <w:bCs/>
          <w:iCs/>
          <w:sz w:val="20"/>
          <w:szCs w:val="20"/>
        </w:rPr>
      </w:pPr>
      <w:r w:rsidRPr="0027112A">
        <w:rPr>
          <w:rFonts w:asciiTheme="minorHAnsi" w:hAnsiTheme="minorHAnsi" w:cstheme="minorHAnsi"/>
          <w:bCs/>
          <w:iCs/>
          <w:sz w:val="20"/>
          <w:szCs w:val="20"/>
        </w:rPr>
        <w:t xml:space="preserve">Conformément aux dispositions de l’article 18 paragraphe 3  du décret n° 2-12-349 précité, le dirham  est la monnaie dans </w:t>
      </w:r>
      <w:r w:rsidR="00DF6C5E" w:rsidRPr="0027112A">
        <w:rPr>
          <w:rFonts w:asciiTheme="minorHAnsi" w:hAnsiTheme="minorHAnsi" w:cstheme="minorHAnsi"/>
          <w:bCs/>
          <w:iCs/>
          <w:sz w:val="20"/>
          <w:szCs w:val="20"/>
        </w:rPr>
        <w:t>laquelle</w:t>
      </w:r>
      <w:r w:rsidRPr="0027112A">
        <w:rPr>
          <w:rFonts w:asciiTheme="minorHAnsi" w:hAnsiTheme="minorHAnsi" w:cstheme="minorHAnsi"/>
          <w:bCs/>
          <w:iCs/>
          <w:sz w:val="20"/>
          <w:szCs w:val="20"/>
        </w:rPr>
        <w:t xml:space="preserve"> doivent être exprimés les prix des offres présentées par les soumissionnaires.</w:t>
      </w:r>
    </w:p>
    <w:p w:rsidR="00156E69" w:rsidRPr="0027112A" w:rsidRDefault="00581E44" w:rsidP="006E34F3">
      <w:pPr>
        <w:pStyle w:val="Corpsdetexte"/>
        <w:rPr>
          <w:rFonts w:asciiTheme="minorHAnsi" w:hAnsiTheme="minorHAnsi" w:cstheme="minorHAnsi"/>
          <w:bCs/>
          <w:iCs/>
          <w:sz w:val="20"/>
          <w:szCs w:val="20"/>
        </w:rPr>
      </w:pPr>
      <w:r w:rsidRPr="0027112A">
        <w:rPr>
          <w:rFonts w:asciiTheme="minorHAnsi" w:hAnsiTheme="minorHAnsi" w:cstheme="minorHAnsi"/>
          <w:bCs/>
          <w:iCs/>
          <w:sz w:val="20"/>
          <w:szCs w:val="20"/>
        </w:rPr>
        <w:t>Lorsque le concurrent n’est pas installé au Maroc, son offre doit être exprimée en monnaie étrangère convertible.</w:t>
      </w:r>
      <w:r w:rsidRPr="0027112A">
        <w:rPr>
          <w:rFonts w:asciiTheme="minorHAnsi" w:hAnsiTheme="minorHAnsi" w:cstheme="minorHAnsi"/>
          <w:bCs/>
          <w:iCs/>
          <w:color w:val="008000"/>
          <w:sz w:val="20"/>
          <w:szCs w:val="20"/>
        </w:rPr>
        <w:t xml:space="preserve"> </w:t>
      </w:r>
      <w:r w:rsidRPr="0027112A">
        <w:rPr>
          <w:rFonts w:asciiTheme="minorHAnsi" w:hAnsiTheme="minorHAnsi" w:cstheme="minorHAnsi"/>
          <w:bCs/>
          <w:iCs/>
          <w:sz w:val="20"/>
          <w:szCs w:val="20"/>
        </w:rPr>
        <w:t xml:space="preserv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581E44" w:rsidRPr="0027112A" w:rsidRDefault="00581E44" w:rsidP="004C2781">
      <w:pPr>
        <w:pStyle w:val="Corpsdetexte"/>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ARTICLE 2</w:t>
      </w:r>
      <w:r w:rsidR="008525D0" w:rsidRPr="0027112A">
        <w:rPr>
          <w:rFonts w:asciiTheme="minorHAnsi" w:hAnsiTheme="minorHAnsi" w:cstheme="minorHAnsi"/>
          <w:b/>
          <w:bCs/>
          <w:sz w:val="22"/>
          <w:szCs w:val="22"/>
          <w:u w:val="single"/>
        </w:rPr>
        <w:t>0</w:t>
      </w:r>
      <w:r w:rsidRPr="0027112A">
        <w:rPr>
          <w:rFonts w:asciiTheme="minorHAnsi" w:hAnsiTheme="minorHAnsi" w:cstheme="minorHAnsi"/>
          <w:b/>
          <w:bCs/>
          <w:sz w:val="22"/>
          <w:szCs w:val="22"/>
          <w:u w:val="single"/>
        </w:rPr>
        <w:t xml:space="preserve"> : LANGUE D’ETABLISSEMENT DES PIECES ET DES OFFRES </w:t>
      </w:r>
    </w:p>
    <w:p w:rsidR="007C4DF0" w:rsidRPr="0027112A" w:rsidRDefault="00581E44" w:rsidP="00172DDD">
      <w:pPr>
        <w:pStyle w:val="Corpsdetexte"/>
        <w:jc w:val="both"/>
        <w:rPr>
          <w:rFonts w:asciiTheme="minorHAnsi" w:hAnsiTheme="minorHAnsi" w:cstheme="minorHAnsi"/>
          <w:sz w:val="20"/>
          <w:szCs w:val="20"/>
        </w:rPr>
      </w:pPr>
      <w:r w:rsidRPr="0027112A">
        <w:rPr>
          <w:rFonts w:asciiTheme="minorHAnsi" w:hAnsiTheme="minorHAnsi" w:cstheme="minorHAnsi"/>
          <w:bCs/>
          <w:iCs/>
          <w:sz w:val="20"/>
          <w:szCs w:val="20"/>
        </w:rPr>
        <w:t>Conformément aux dispositions de l’article 18 paragraphes 4 du décret n° 2-12-349 précité,</w:t>
      </w:r>
      <w:r w:rsidRPr="0027112A">
        <w:rPr>
          <w:rFonts w:asciiTheme="minorHAnsi" w:hAnsiTheme="minorHAnsi" w:cstheme="minorHAnsi"/>
          <w:sz w:val="20"/>
          <w:szCs w:val="20"/>
        </w:rPr>
        <w:t xml:space="preserve"> tous les documents relatifs à la réponse au présent dossier seront rédigés en langue arabe ou française.</w:t>
      </w:r>
    </w:p>
    <w:p w:rsidR="007C4DF0" w:rsidRPr="0027112A" w:rsidRDefault="008525D0" w:rsidP="004C2781">
      <w:pPr>
        <w:pStyle w:val="Corpsdetexte"/>
        <w:jc w:val="both"/>
        <w:rPr>
          <w:rFonts w:asciiTheme="minorHAnsi" w:hAnsiTheme="minorHAnsi" w:cstheme="minorHAnsi"/>
          <w:b/>
          <w:bCs/>
          <w:sz w:val="22"/>
          <w:szCs w:val="22"/>
          <w:u w:val="single"/>
        </w:rPr>
      </w:pPr>
      <w:r w:rsidRPr="0027112A">
        <w:rPr>
          <w:rFonts w:asciiTheme="minorHAnsi" w:hAnsiTheme="minorHAnsi" w:cstheme="minorHAnsi"/>
          <w:b/>
          <w:bCs/>
          <w:sz w:val="22"/>
          <w:szCs w:val="22"/>
          <w:u w:val="single"/>
        </w:rPr>
        <w:t>ARTICLE 21</w:t>
      </w:r>
      <w:r w:rsidR="007C4DF0" w:rsidRPr="0027112A">
        <w:rPr>
          <w:rFonts w:asciiTheme="minorHAnsi" w:hAnsiTheme="minorHAnsi" w:cstheme="minorHAnsi"/>
          <w:b/>
          <w:bCs/>
          <w:sz w:val="22"/>
          <w:szCs w:val="22"/>
          <w:u w:val="single"/>
        </w:rPr>
        <w:t xml:space="preserve"> : PREFERENCE EN FAVEUR DE L’ENTREPRISE NATIONALE </w:t>
      </w:r>
    </w:p>
    <w:p w:rsidR="0033349B" w:rsidRPr="0027112A" w:rsidRDefault="0033349B" w:rsidP="004C2781">
      <w:pPr>
        <w:spacing w:before="40"/>
        <w:jc w:val="both"/>
        <w:rPr>
          <w:rFonts w:asciiTheme="minorHAnsi" w:hAnsiTheme="minorHAnsi" w:cstheme="minorHAnsi"/>
          <w:color w:val="000000"/>
          <w:sz w:val="22"/>
          <w:szCs w:val="22"/>
        </w:rPr>
      </w:pPr>
      <w:r w:rsidRPr="0027112A">
        <w:rPr>
          <w:rFonts w:asciiTheme="minorHAnsi" w:hAnsiTheme="minorHAnsi" w:cstheme="minorHAnsi"/>
          <w:color w:val="000000"/>
          <w:sz w:val="22"/>
          <w:szCs w:val="22"/>
        </w:rPr>
        <w:t xml:space="preserve">Conformément aux dispositions de l’article 155 du décret n° 2.12.349, le pourcentage de préférence à appliquer en faveur de l’entreprise nationale est de quinze  pour cent (15 %). </w:t>
      </w:r>
    </w:p>
    <w:p w:rsidR="008A762B" w:rsidRDefault="0033349B" w:rsidP="006E34F3">
      <w:pPr>
        <w:spacing w:before="40"/>
        <w:jc w:val="both"/>
        <w:rPr>
          <w:rFonts w:asciiTheme="minorHAnsi" w:hAnsiTheme="minorHAnsi" w:cstheme="minorHAnsi"/>
          <w:color w:val="000000"/>
          <w:sz w:val="22"/>
          <w:szCs w:val="22"/>
        </w:rPr>
      </w:pPr>
      <w:r w:rsidRPr="0027112A">
        <w:rPr>
          <w:rFonts w:asciiTheme="minorHAnsi" w:hAnsiTheme="minorHAnsi" w:cstheme="minorHAnsi"/>
          <w:color w:val="000000"/>
          <w:sz w:val="22"/>
          <w:szCs w:val="22"/>
        </w:rPr>
        <w:t xml:space="preserve">En cas des groupements comprenant des entreprises nationales et étrangères soumissionnant  au présent appel d’offres, le pourcentage visé ci-dessus est appliqué à la part des entreprises étrangères dans le montant de l’offre du </w:t>
      </w:r>
    </w:p>
    <w:p w:rsidR="008A762B" w:rsidRDefault="008A762B" w:rsidP="008A762B">
      <w:pPr>
        <w:rPr>
          <w:rFonts w:asciiTheme="minorHAnsi" w:hAnsiTheme="minorHAnsi" w:cstheme="minorHAnsi"/>
          <w:color w:val="000000"/>
          <w:sz w:val="22"/>
          <w:szCs w:val="22"/>
        </w:rPr>
      </w:pPr>
      <w:r>
        <w:rPr>
          <w:noProof/>
        </w:rPr>
        <w:lastRenderedPageBreak/>
        <w:drawing>
          <wp:anchor distT="0" distB="0" distL="114300" distR="114300" simplePos="0" relativeHeight="251658240" behindDoc="0" locked="0" layoutInCell="1" allowOverlap="1" wp14:anchorId="749B51CD" wp14:editId="059E2634">
            <wp:simplePos x="0" y="0"/>
            <wp:positionH relativeFrom="column">
              <wp:posOffset>0</wp:posOffset>
            </wp:positionH>
            <wp:positionV relativeFrom="paragraph">
              <wp:posOffset>-3175</wp:posOffset>
            </wp:positionV>
            <wp:extent cx="6664325" cy="820102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l="33653" t="12759" r="33811" b="16075"/>
                    <a:stretch/>
                  </pic:blipFill>
                  <pic:spPr bwMode="auto">
                    <a:xfrm>
                      <a:off x="0" y="0"/>
                      <a:ext cx="6664325" cy="8201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Start w:id="1" w:name="_GoBack"/>
      <w:bookmarkEnd w:id="1"/>
    </w:p>
    <w:sectPr w:rsidR="008A762B" w:rsidSect="001725C1">
      <w:footerReference w:type="even" r:id="rId12"/>
      <w:footerReference w:type="default" r:id="rId13"/>
      <w:pgSz w:w="11906" w:h="16838"/>
      <w:pgMar w:top="709" w:right="566" w:bottom="1135" w:left="720"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0B7" w:rsidRDefault="00EC50B7">
      <w:r>
        <w:separator/>
      </w:r>
    </w:p>
  </w:endnote>
  <w:endnote w:type="continuationSeparator" w:id="0">
    <w:p w:rsidR="00EC50B7" w:rsidRDefault="00EC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58C" w:rsidRDefault="003C4CFE" w:rsidP="000063AF">
    <w:pPr>
      <w:pStyle w:val="Pieddepage"/>
      <w:framePr w:wrap="around" w:vAnchor="text" w:hAnchor="margin" w:xAlign="right" w:y="1"/>
      <w:rPr>
        <w:rStyle w:val="Numrodepage"/>
      </w:rPr>
    </w:pPr>
    <w:r>
      <w:rPr>
        <w:rStyle w:val="Numrodepage"/>
      </w:rPr>
      <w:fldChar w:fldCharType="begin"/>
    </w:r>
    <w:r w:rsidR="0050658C">
      <w:rPr>
        <w:rStyle w:val="Numrodepage"/>
      </w:rPr>
      <w:instrText xml:space="preserve">PAGE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E0F" w:rsidRDefault="0050658C" w:rsidP="004F3E0F">
    <w:pPr>
      <w:pStyle w:val="Pieddepage"/>
      <w:pBdr>
        <w:top w:val="thinThickSmallGap" w:sz="24" w:space="0" w:color="622423"/>
      </w:pBdr>
      <w:tabs>
        <w:tab w:val="clear" w:pos="4536"/>
        <w:tab w:val="clear" w:pos="9072"/>
        <w:tab w:val="right" w:pos="10620"/>
      </w:tabs>
      <w:jc w:val="center"/>
      <w:rPr>
        <w:rFonts w:ascii="Cambria" w:hAnsi="Cambria"/>
      </w:rPr>
    </w:pPr>
    <w:r>
      <w:rPr>
        <w:rFonts w:ascii="Arial" w:hAnsi="Arial" w:cs="Arial"/>
        <w:sz w:val="20"/>
        <w:szCs w:val="20"/>
      </w:rPr>
      <w:t xml:space="preserve">R.C </w:t>
    </w:r>
    <w:r w:rsidR="00960267">
      <w:rPr>
        <w:rFonts w:ascii="Arial" w:hAnsi="Arial" w:cs="Arial"/>
        <w:sz w:val="20"/>
        <w:szCs w:val="20"/>
      </w:rPr>
      <w:t>–</w:t>
    </w:r>
    <w:r>
      <w:rPr>
        <w:rFonts w:ascii="Arial" w:hAnsi="Arial" w:cs="Arial"/>
        <w:sz w:val="20"/>
        <w:szCs w:val="20"/>
      </w:rPr>
      <w:t xml:space="preserve"> </w:t>
    </w:r>
    <w:r w:rsidR="004F3E0F">
      <w:rPr>
        <w:rFonts w:ascii="Cambria" w:hAnsi="Cambria"/>
      </w:rPr>
      <w:t xml:space="preserve">TRAVAUX DE CONSTRUCTION DU BUREAU MUNICIPAL D’HYGIENE ET DE LA MORGUE </w:t>
    </w:r>
  </w:p>
  <w:p w:rsidR="00EF208E" w:rsidRPr="000648A2" w:rsidRDefault="004F3E0F" w:rsidP="004F3E0F">
    <w:pPr>
      <w:pStyle w:val="Pieddepage"/>
      <w:pBdr>
        <w:top w:val="thinThickSmallGap" w:sz="24" w:space="0" w:color="622423"/>
      </w:pBdr>
      <w:tabs>
        <w:tab w:val="clear" w:pos="4536"/>
        <w:tab w:val="clear" w:pos="9072"/>
        <w:tab w:val="right" w:pos="10620"/>
      </w:tabs>
      <w:jc w:val="center"/>
      <w:rPr>
        <w:rFonts w:ascii="Arial" w:hAnsi="Arial" w:cs="Arial"/>
        <w:sz w:val="20"/>
        <w:szCs w:val="20"/>
      </w:rPr>
    </w:pPr>
    <w:r>
      <w:rPr>
        <w:rFonts w:ascii="Cambria" w:hAnsi="Cambria"/>
      </w:rPr>
      <w:t>DE SALE – 1</w:t>
    </w:r>
    <w:r w:rsidRPr="004F3E0F">
      <w:rPr>
        <w:rFonts w:ascii="Cambria" w:hAnsi="Cambria"/>
        <w:vertAlign w:val="superscript"/>
      </w:rPr>
      <w:t>ère</w:t>
    </w:r>
    <w:r>
      <w:rPr>
        <w:rFonts w:ascii="Cambria" w:hAnsi="Cambria"/>
      </w:rPr>
      <w:t xml:space="preserve"> Tranche</w:t>
    </w:r>
  </w:p>
  <w:p w:rsidR="0050658C" w:rsidRDefault="00144B8C" w:rsidP="001725C1">
    <w:pPr>
      <w:pStyle w:val="Pieddepage"/>
      <w:pBdr>
        <w:top w:val="thinThickSmallGap" w:sz="24" w:space="0" w:color="622423"/>
      </w:pBdr>
      <w:tabs>
        <w:tab w:val="clear" w:pos="4536"/>
        <w:tab w:val="clear" w:pos="9072"/>
        <w:tab w:val="right" w:pos="10620"/>
      </w:tabs>
      <w:rPr>
        <w:rFonts w:ascii="Cambria" w:hAnsi="Cambria"/>
      </w:rPr>
    </w:pPr>
    <w:r>
      <w:rPr>
        <w:rFonts w:ascii="Arial" w:hAnsi="Arial" w:cs="Arial"/>
        <w:sz w:val="20"/>
        <w:szCs w:val="20"/>
      </w:rPr>
      <w:t xml:space="preserve"> </w:t>
    </w:r>
    <w:r w:rsidR="0050658C">
      <w:rPr>
        <w:rFonts w:ascii="Cambria" w:hAnsi="Cambria"/>
      </w:rPr>
      <w:tab/>
      <w:t xml:space="preserve">Page </w:t>
    </w:r>
    <w:r w:rsidR="00586110">
      <w:fldChar w:fldCharType="begin"/>
    </w:r>
    <w:r w:rsidR="00586110">
      <w:instrText xml:space="preserve"> PAGE   \* MERGEFORMAT </w:instrText>
    </w:r>
    <w:r w:rsidR="00586110">
      <w:fldChar w:fldCharType="separate"/>
    </w:r>
    <w:r w:rsidR="008A762B" w:rsidRPr="008A762B">
      <w:rPr>
        <w:rFonts w:ascii="Cambria" w:hAnsi="Cambria"/>
        <w:noProof/>
      </w:rPr>
      <w:t>6</w:t>
    </w:r>
    <w:r w:rsidR="00586110">
      <w:rPr>
        <w:rFonts w:ascii="Cambria" w:hAnsi="Cambria"/>
        <w:noProof/>
      </w:rPr>
      <w:fldChar w:fldCharType="end"/>
    </w:r>
  </w:p>
  <w:p w:rsidR="0050658C" w:rsidRDefault="0050658C">
    <w:pPr>
      <w:pStyle w:val="Pieddepage"/>
    </w:pPr>
  </w:p>
  <w:p w:rsidR="000648A2" w:rsidRDefault="000648A2">
    <w:pPr>
      <w:pStyle w:val="Pieddepage"/>
    </w:pPr>
  </w:p>
  <w:p w:rsidR="000648A2" w:rsidRPr="000648A2" w:rsidRDefault="000648A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0B7" w:rsidRDefault="00EC50B7">
      <w:r>
        <w:separator/>
      </w:r>
    </w:p>
  </w:footnote>
  <w:footnote w:type="continuationSeparator" w:id="0">
    <w:p w:rsidR="00EC50B7" w:rsidRDefault="00EC50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4616198C"/>
    <w:lvl w:ilvl="0">
      <w:start w:val="1"/>
      <w:numFmt w:val="upperLetter"/>
      <w:lvlText w:val="%1."/>
      <w:lvlJc w:val="left"/>
      <w:pPr>
        <w:ind w:left="720" w:hanging="360"/>
      </w:pPr>
      <w:rPr>
        <w:u w:val="single"/>
      </w:rPr>
    </w:lvl>
    <w:lvl w:ilvl="1">
      <w:start w:val="1"/>
      <w:numFmt w:val="decimal"/>
      <w:lvlText w:val="%2-"/>
      <w:lvlJc w:val="left"/>
      <w:pPr>
        <w:ind w:left="1440" w:hanging="360"/>
      </w:pPr>
      <w:rPr>
        <w:rFonts w:cs="Times New Roman" w:hint="default"/>
        <w:b/>
        <w:color w:val="auto"/>
        <w:u w:val="single"/>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CA6633A"/>
    <w:multiLevelType w:val="hybridMultilevel"/>
    <w:tmpl w:val="B7246000"/>
    <w:lvl w:ilvl="0" w:tplc="88DCE8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6">
    <w:nsid w:val="1A805561"/>
    <w:multiLevelType w:val="hybridMultilevel"/>
    <w:tmpl w:val="79ECCD60"/>
    <w:lvl w:ilvl="0" w:tplc="FD26353A">
      <w:start w:val="3"/>
      <w:numFmt w:val="upperRoman"/>
      <w:lvlText w:val="%1-"/>
      <w:lvlJc w:val="left"/>
      <w:pPr>
        <w:ind w:left="1287" w:hanging="72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967A93"/>
    <w:multiLevelType w:val="hybridMultilevel"/>
    <w:tmpl w:val="B89CEFE4"/>
    <w:lvl w:ilvl="0" w:tplc="1064377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1">
    <w:nsid w:val="274E04A9"/>
    <w:multiLevelType w:val="hybridMultilevel"/>
    <w:tmpl w:val="2A4623F8"/>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nsid w:val="2C9F7FF9"/>
    <w:multiLevelType w:val="hybridMultilevel"/>
    <w:tmpl w:val="9130808A"/>
    <w:lvl w:ilvl="0" w:tplc="040C000F">
      <w:start w:val="1"/>
      <w:numFmt w:val="decimal"/>
      <w:lvlText w:val="%1."/>
      <w:lvlJc w:val="left"/>
      <w:pPr>
        <w:tabs>
          <w:tab w:val="num" w:pos="900"/>
        </w:tabs>
        <w:ind w:left="900" w:hanging="360"/>
      </w:pPr>
      <w:rPr>
        <w:rFonts w:hint="default"/>
        <w:b/>
        <w:bCs/>
      </w:rPr>
    </w:lvl>
    <w:lvl w:ilvl="1" w:tplc="D79C1584">
      <w:start w:val="1"/>
      <w:numFmt w:val="bullet"/>
      <w:lvlText w:val=""/>
      <w:lvlJc w:val="left"/>
      <w:pPr>
        <w:tabs>
          <w:tab w:val="num" w:pos="1080"/>
        </w:tabs>
        <w:ind w:left="1080" w:hanging="360"/>
      </w:pPr>
      <w:rPr>
        <w:rFonts w:ascii="Wingdings" w:hAnsi="Wingdings" w:hint="default"/>
        <w:b w:val="0"/>
        <w:bCs w:val="0"/>
      </w:rPr>
    </w:lvl>
    <w:lvl w:ilvl="2" w:tplc="95EAA264">
      <w:start w:val="1"/>
      <w:numFmt w:val="bullet"/>
      <w:lvlText w:val=""/>
      <w:lvlJc w:val="left"/>
      <w:pPr>
        <w:tabs>
          <w:tab w:val="num" w:pos="-180"/>
        </w:tabs>
        <w:ind w:left="-180" w:hanging="360"/>
      </w:pPr>
      <w:rPr>
        <w:rFonts w:ascii="Wingdings" w:hAnsi="Wingdings" w:hint="default"/>
        <w:b w:val="0"/>
        <w:bCs w:val="0"/>
        <w:color w:val="auto"/>
      </w:rPr>
    </w:lvl>
    <w:lvl w:ilvl="3" w:tplc="040C000F" w:tentative="1">
      <w:start w:val="1"/>
      <w:numFmt w:val="decimal"/>
      <w:lvlText w:val="%4."/>
      <w:lvlJc w:val="left"/>
      <w:pPr>
        <w:tabs>
          <w:tab w:val="num" w:pos="2340"/>
        </w:tabs>
        <w:ind w:left="2340" w:hanging="360"/>
      </w:pPr>
    </w:lvl>
    <w:lvl w:ilvl="4" w:tplc="040C0019" w:tentative="1">
      <w:start w:val="1"/>
      <w:numFmt w:val="lowerLetter"/>
      <w:lvlText w:val="%5."/>
      <w:lvlJc w:val="left"/>
      <w:pPr>
        <w:tabs>
          <w:tab w:val="num" w:pos="3060"/>
        </w:tabs>
        <w:ind w:left="3060" w:hanging="360"/>
      </w:p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14">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5">
    <w:nsid w:val="38ED27BE"/>
    <w:multiLevelType w:val="hybridMultilevel"/>
    <w:tmpl w:val="6EE27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DE63680"/>
    <w:multiLevelType w:val="hybridMultilevel"/>
    <w:tmpl w:val="453444FA"/>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09F2E1D"/>
    <w:multiLevelType w:val="hybridMultilevel"/>
    <w:tmpl w:val="8904C75E"/>
    <w:lvl w:ilvl="0" w:tplc="040C000B">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nsid w:val="50CB3120"/>
    <w:multiLevelType w:val="hybridMultilevel"/>
    <w:tmpl w:val="7430F340"/>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5625238F"/>
    <w:multiLevelType w:val="hybridMultilevel"/>
    <w:tmpl w:val="242872C2"/>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5D5C4A50"/>
    <w:multiLevelType w:val="hybridMultilevel"/>
    <w:tmpl w:val="20E65DBA"/>
    <w:lvl w:ilvl="0" w:tplc="040C0001">
      <w:start w:val="1"/>
      <w:numFmt w:val="bullet"/>
      <w:lvlText w:val=""/>
      <w:lvlJc w:val="left"/>
      <w:pPr>
        <w:ind w:left="1352" w:hanging="360"/>
      </w:pPr>
      <w:rPr>
        <w:rFonts w:ascii="Symbol" w:hAnsi="Symbol"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6">
    <w:nsid w:val="6D495EF8"/>
    <w:multiLevelType w:val="hybridMultilevel"/>
    <w:tmpl w:val="643814B8"/>
    <w:lvl w:ilvl="0" w:tplc="8A0ECD10">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31">
    <w:nsid w:val="74500445"/>
    <w:multiLevelType w:val="hybridMultilevel"/>
    <w:tmpl w:val="1B20E420"/>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0"/>
  </w:num>
  <w:num w:numId="2">
    <w:abstractNumId w:val="17"/>
  </w:num>
  <w:num w:numId="3">
    <w:abstractNumId w:val="29"/>
  </w:num>
  <w:num w:numId="4">
    <w:abstractNumId w:val="28"/>
  </w:num>
  <w:num w:numId="5">
    <w:abstractNumId w:val="7"/>
  </w:num>
  <w:num w:numId="6">
    <w:abstractNumId w:val="18"/>
  </w:num>
  <w:num w:numId="7">
    <w:abstractNumId w:val="27"/>
  </w:num>
  <w:num w:numId="8">
    <w:abstractNumId w:val="5"/>
  </w:num>
  <w:num w:numId="9">
    <w:abstractNumId w:val="3"/>
  </w:num>
  <w:num w:numId="10">
    <w:abstractNumId w:val="22"/>
  </w:num>
  <w:num w:numId="11">
    <w:abstractNumId w:val="8"/>
  </w:num>
  <w:num w:numId="12">
    <w:abstractNumId w:val="12"/>
  </w:num>
  <w:num w:numId="13">
    <w:abstractNumId w:val="14"/>
  </w:num>
  <w:num w:numId="14">
    <w:abstractNumId w:val="30"/>
  </w:num>
  <w:num w:numId="15">
    <w:abstractNumId w:val="2"/>
  </w:num>
  <w:num w:numId="16">
    <w:abstractNumId w:val="1"/>
  </w:num>
  <w:num w:numId="17">
    <w:abstractNumId w:val="16"/>
  </w:num>
  <w:num w:numId="18">
    <w:abstractNumId w:val="25"/>
  </w:num>
  <w:num w:numId="19">
    <w:abstractNumId w:val="0"/>
  </w:num>
  <w:num w:numId="20">
    <w:abstractNumId w:val="15"/>
  </w:num>
  <w:num w:numId="21">
    <w:abstractNumId w:val="24"/>
  </w:num>
  <w:num w:numId="22">
    <w:abstractNumId w:val="31"/>
  </w:num>
  <w:num w:numId="23">
    <w:abstractNumId w:val="11"/>
  </w:num>
  <w:num w:numId="24">
    <w:abstractNumId w:val="26"/>
  </w:num>
  <w:num w:numId="25">
    <w:abstractNumId w:val="4"/>
  </w:num>
  <w:num w:numId="26">
    <w:abstractNumId w:val="9"/>
  </w:num>
  <w:num w:numId="27">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6"/>
  </w:num>
  <w:num w:numId="30">
    <w:abstractNumId w:val="19"/>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0427"/>
    <w:rsid w:val="0000131C"/>
    <w:rsid w:val="000063AF"/>
    <w:rsid w:val="00016908"/>
    <w:rsid w:val="00023477"/>
    <w:rsid w:val="00032F0C"/>
    <w:rsid w:val="00033357"/>
    <w:rsid w:val="00037965"/>
    <w:rsid w:val="000402AB"/>
    <w:rsid w:val="00050832"/>
    <w:rsid w:val="00050A6F"/>
    <w:rsid w:val="0006266A"/>
    <w:rsid w:val="00062B8C"/>
    <w:rsid w:val="000648A2"/>
    <w:rsid w:val="00065746"/>
    <w:rsid w:val="00084759"/>
    <w:rsid w:val="00085832"/>
    <w:rsid w:val="00096F8F"/>
    <w:rsid w:val="000A11D5"/>
    <w:rsid w:val="000A17B3"/>
    <w:rsid w:val="000B0633"/>
    <w:rsid w:val="000B29F2"/>
    <w:rsid w:val="000C3C64"/>
    <w:rsid w:val="000D39DF"/>
    <w:rsid w:val="000D4765"/>
    <w:rsid w:val="000E26EF"/>
    <w:rsid w:val="000E5F1E"/>
    <w:rsid w:val="000E6DE3"/>
    <w:rsid w:val="000F5FAF"/>
    <w:rsid w:val="00106C87"/>
    <w:rsid w:val="00120C7B"/>
    <w:rsid w:val="00122E84"/>
    <w:rsid w:val="001250BF"/>
    <w:rsid w:val="00126D53"/>
    <w:rsid w:val="00126DC2"/>
    <w:rsid w:val="00130E36"/>
    <w:rsid w:val="00132634"/>
    <w:rsid w:val="00132637"/>
    <w:rsid w:val="00137452"/>
    <w:rsid w:val="001413BE"/>
    <w:rsid w:val="00143758"/>
    <w:rsid w:val="00144B8C"/>
    <w:rsid w:val="0014509C"/>
    <w:rsid w:val="0015606C"/>
    <w:rsid w:val="00156B3E"/>
    <w:rsid w:val="00156E69"/>
    <w:rsid w:val="00160560"/>
    <w:rsid w:val="00165AEA"/>
    <w:rsid w:val="001725C1"/>
    <w:rsid w:val="00172DDD"/>
    <w:rsid w:val="00177D78"/>
    <w:rsid w:val="001815D5"/>
    <w:rsid w:val="00182D68"/>
    <w:rsid w:val="00182FC5"/>
    <w:rsid w:val="0018376E"/>
    <w:rsid w:val="001843E8"/>
    <w:rsid w:val="00184657"/>
    <w:rsid w:val="001859ED"/>
    <w:rsid w:val="00186484"/>
    <w:rsid w:val="001A0757"/>
    <w:rsid w:val="001A681B"/>
    <w:rsid w:val="001C0B27"/>
    <w:rsid w:val="001D0F9B"/>
    <w:rsid w:val="001D1AA2"/>
    <w:rsid w:val="001E02C8"/>
    <w:rsid w:val="001E1D01"/>
    <w:rsid w:val="001E28D4"/>
    <w:rsid w:val="001F325F"/>
    <w:rsid w:val="00203B4E"/>
    <w:rsid w:val="00204872"/>
    <w:rsid w:val="00204AD3"/>
    <w:rsid w:val="00216B27"/>
    <w:rsid w:val="00221CC9"/>
    <w:rsid w:val="00222E71"/>
    <w:rsid w:val="00231927"/>
    <w:rsid w:val="0024261B"/>
    <w:rsid w:val="00253DAA"/>
    <w:rsid w:val="002625D6"/>
    <w:rsid w:val="00262BE8"/>
    <w:rsid w:val="002677D9"/>
    <w:rsid w:val="0027112A"/>
    <w:rsid w:val="002742DC"/>
    <w:rsid w:val="002760D7"/>
    <w:rsid w:val="00281CCD"/>
    <w:rsid w:val="002835E9"/>
    <w:rsid w:val="002838E8"/>
    <w:rsid w:val="00292F7A"/>
    <w:rsid w:val="00294F8C"/>
    <w:rsid w:val="00295ECB"/>
    <w:rsid w:val="002B64BF"/>
    <w:rsid w:val="002D2339"/>
    <w:rsid w:val="002D4B07"/>
    <w:rsid w:val="002D72FE"/>
    <w:rsid w:val="003079A6"/>
    <w:rsid w:val="00312C64"/>
    <w:rsid w:val="0031474D"/>
    <w:rsid w:val="00316181"/>
    <w:rsid w:val="003221BE"/>
    <w:rsid w:val="003259FC"/>
    <w:rsid w:val="00326E81"/>
    <w:rsid w:val="0033038F"/>
    <w:rsid w:val="003315AE"/>
    <w:rsid w:val="0033349B"/>
    <w:rsid w:val="00335D50"/>
    <w:rsid w:val="00340287"/>
    <w:rsid w:val="00345271"/>
    <w:rsid w:val="0035315A"/>
    <w:rsid w:val="0035529E"/>
    <w:rsid w:val="00355A1C"/>
    <w:rsid w:val="003642EB"/>
    <w:rsid w:val="00367732"/>
    <w:rsid w:val="00377FFC"/>
    <w:rsid w:val="003A5D8D"/>
    <w:rsid w:val="003A65A3"/>
    <w:rsid w:val="003A66A8"/>
    <w:rsid w:val="003A6C24"/>
    <w:rsid w:val="003B0198"/>
    <w:rsid w:val="003B29AF"/>
    <w:rsid w:val="003C03FE"/>
    <w:rsid w:val="003C4CFE"/>
    <w:rsid w:val="003C76F0"/>
    <w:rsid w:val="003D02E3"/>
    <w:rsid w:val="003D4C6A"/>
    <w:rsid w:val="003D51EB"/>
    <w:rsid w:val="003E02EB"/>
    <w:rsid w:val="003E1E6E"/>
    <w:rsid w:val="003F4912"/>
    <w:rsid w:val="00410882"/>
    <w:rsid w:val="00425292"/>
    <w:rsid w:val="00431678"/>
    <w:rsid w:val="0043380B"/>
    <w:rsid w:val="004356CE"/>
    <w:rsid w:val="004613CF"/>
    <w:rsid w:val="00462313"/>
    <w:rsid w:val="00476AB2"/>
    <w:rsid w:val="004A1C9D"/>
    <w:rsid w:val="004A40FB"/>
    <w:rsid w:val="004B0E0F"/>
    <w:rsid w:val="004B4C75"/>
    <w:rsid w:val="004B6124"/>
    <w:rsid w:val="004C2781"/>
    <w:rsid w:val="004D0E17"/>
    <w:rsid w:val="004E0BAD"/>
    <w:rsid w:val="004E21EE"/>
    <w:rsid w:val="004E30EA"/>
    <w:rsid w:val="004E4B1E"/>
    <w:rsid w:val="004F3E0F"/>
    <w:rsid w:val="0050206F"/>
    <w:rsid w:val="0050658C"/>
    <w:rsid w:val="00522BB1"/>
    <w:rsid w:val="005236D4"/>
    <w:rsid w:val="00525C11"/>
    <w:rsid w:val="00537A99"/>
    <w:rsid w:val="00542342"/>
    <w:rsid w:val="00553698"/>
    <w:rsid w:val="005546FF"/>
    <w:rsid w:val="00560DB9"/>
    <w:rsid w:val="005620C2"/>
    <w:rsid w:val="00566371"/>
    <w:rsid w:val="005678C8"/>
    <w:rsid w:val="00570727"/>
    <w:rsid w:val="00575002"/>
    <w:rsid w:val="00581E44"/>
    <w:rsid w:val="00582315"/>
    <w:rsid w:val="00586110"/>
    <w:rsid w:val="005A6242"/>
    <w:rsid w:val="005B0317"/>
    <w:rsid w:val="005C7DA1"/>
    <w:rsid w:val="005D0864"/>
    <w:rsid w:val="005D192F"/>
    <w:rsid w:val="005D66B2"/>
    <w:rsid w:val="005E135E"/>
    <w:rsid w:val="005E494D"/>
    <w:rsid w:val="00612776"/>
    <w:rsid w:val="006201EF"/>
    <w:rsid w:val="00625045"/>
    <w:rsid w:val="00636873"/>
    <w:rsid w:val="00643C41"/>
    <w:rsid w:val="00647D44"/>
    <w:rsid w:val="006715D0"/>
    <w:rsid w:val="00673FAE"/>
    <w:rsid w:val="006839A2"/>
    <w:rsid w:val="00683DAF"/>
    <w:rsid w:val="00685869"/>
    <w:rsid w:val="006903A2"/>
    <w:rsid w:val="006A017A"/>
    <w:rsid w:val="006A197C"/>
    <w:rsid w:val="006A4932"/>
    <w:rsid w:val="006B00A6"/>
    <w:rsid w:val="006B0535"/>
    <w:rsid w:val="006B1B44"/>
    <w:rsid w:val="006B3428"/>
    <w:rsid w:val="006C0DC0"/>
    <w:rsid w:val="006C5122"/>
    <w:rsid w:val="006D590A"/>
    <w:rsid w:val="006E0BDA"/>
    <w:rsid w:val="006E34F3"/>
    <w:rsid w:val="006F0F9A"/>
    <w:rsid w:val="006F32DE"/>
    <w:rsid w:val="006F3C45"/>
    <w:rsid w:val="006F683D"/>
    <w:rsid w:val="00706A01"/>
    <w:rsid w:val="00710CD2"/>
    <w:rsid w:val="00716DBA"/>
    <w:rsid w:val="007178D2"/>
    <w:rsid w:val="00720424"/>
    <w:rsid w:val="00720659"/>
    <w:rsid w:val="007237C0"/>
    <w:rsid w:val="007316B8"/>
    <w:rsid w:val="00732ACC"/>
    <w:rsid w:val="00732B4A"/>
    <w:rsid w:val="00745114"/>
    <w:rsid w:val="0074578D"/>
    <w:rsid w:val="00754EC3"/>
    <w:rsid w:val="00756981"/>
    <w:rsid w:val="00766002"/>
    <w:rsid w:val="007742B3"/>
    <w:rsid w:val="0077568A"/>
    <w:rsid w:val="00776873"/>
    <w:rsid w:val="00785B9F"/>
    <w:rsid w:val="00794E2A"/>
    <w:rsid w:val="007A1508"/>
    <w:rsid w:val="007A7AE1"/>
    <w:rsid w:val="007B206D"/>
    <w:rsid w:val="007B421F"/>
    <w:rsid w:val="007C4DF0"/>
    <w:rsid w:val="007D7225"/>
    <w:rsid w:val="007E2176"/>
    <w:rsid w:val="007F1C42"/>
    <w:rsid w:val="007F2309"/>
    <w:rsid w:val="00804669"/>
    <w:rsid w:val="00816030"/>
    <w:rsid w:val="00850994"/>
    <w:rsid w:val="008525D0"/>
    <w:rsid w:val="00853DF4"/>
    <w:rsid w:val="00856E9C"/>
    <w:rsid w:val="00863F58"/>
    <w:rsid w:val="008670ED"/>
    <w:rsid w:val="008742D1"/>
    <w:rsid w:val="008800BB"/>
    <w:rsid w:val="0088096A"/>
    <w:rsid w:val="0088718B"/>
    <w:rsid w:val="008A2246"/>
    <w:rsid w:val="008A762B"/>
    <w:rsid w:val="008A7A93"/>
    <w:rsid w:val="008C0E59"/>
    <w:rsid w:val="008C1877"/>
    <w:rsid w:val="008D5551"/>
    <w:rsid w:val="008D73CF"/>
    <w:rsid w:val="008E00D7"/>
    <w:rsid w:val="008E2853"/>
    <w:rsid w:val="008E320E"/>
    <w:rsid w:val="008E3D6E"/>
    <w:rsid w:val="008E4C8D"/>
    <w:rsid w:val="008F7A88"/>
    <w:rsid w:val="00903D62"/>
    <w:rsid w:val="0090484A"/>
    <w:rsid w:val="009068EF"/>
    <w:rsid w:val="00930A12"/>
    <w:rsid w:val="00935833"/>
    <w:rsid w:val="00944A01"/>
    <w:rsid w:val="00945D1D"/>
    <w:rsid w:val="00947DA3"/>
    <w:rsid w:val="00950339"/>
    <w:rsid w:val="009511B3"/>
    <w:rsid w:val="00956D50"/>
    <w:rsid w:val="00960267"/>
    <w:rsid w:val="0096167D"/>
    <w:rsid w:val="00962A71"/>
    <w:rsid w:val="00974CC2"/>
    <w:rsid w:val="009858FB"/>
    <w:rsid w:val="00992457"/>
    <w:rsid w:val="00994FC6"/>
    <w:rsid w:val="0099544C"/>
    <w:rsid w:val="009B5487"/>
    <w:rsid w:val="009B79F6"/>
    <w:rsid w:val="009E31CB"/>
    <w:rsid w:val="009E4F30"/>
    <w:rsid w:val="00A02BAB"/>
    <w:rsid w:val="00A15DA2"/>
    <w:rsid w:val="00A16FB3"/>
    <w:rsid w:val="00A226F6"/>
    <w:rsid w:val="00A22A83"/>
    <w:rsid w:val="00A235F6"/>
    <w:rsid w:val="00A352BE"/>
    <w:rsid w:val="00A41676"/>
    <w:rsid w:val="00A50F41"/>
    <w:rsid w:val="00A557B1"/>
    <w:rsid w:val="00A728F1"/>
    <w:rsid w:val="00A74297"/>
    <w:rsid w:val="00A877C0"/>
    <w:rsid w:val="00A90327"/>
    <w:rsid w:val="00A93B5E"/>
    <w:rsid w:val="00AB293A"/>
    <w:rsid w:val="00AC26E0"/>
    <w:rsid w:val="00AC4F5A"/>
    <w:rsid w:val="00AD19A3"/>
    <w:rsid w:val="00AD738A"/>
    <w:rsid w:val="00AE170E"/>
    <w:rsid w:val="00AE5EA5"/>
    <w:rsid w:val="00AF4F27"/>
    <w:rsid w:val="00B25CAC"/>
    <w:rsid w:val="00B31586"/>
    <w:rsid w:val="00B466B0"/>
    <w:rsid w:val="00B47CF7"/>
    <w:rsid w:val="00B53072"/>
    <w:rsid w:val="00B5445B"/>
    <w:rsid w:val="00B616E3"/>
    <w:rsid w:val="00B63E24"/>
    <w:rsid w:val="00B652EF"/>
    <w:rsid w:val="00B85F83"/>
    <w:rsid w:val="00BA2F48"/>
    <w:rsid w:val="00BA3233"/>
    <w:rsid w:val="00BB03BD"/>
    <w:rsid w:val="00BB4097"/>
    <w:rsid w:val="00BC1A97"/>
    <w:rsid w:val="00BC2519"/>
    <w:rsid w:val="00BC6A25"/>
    <w:rsid w:val="00BD4E95"/>
    <w:rsid w:val="00BD5107"/>
    <w:rsid w:val="00BD7B6D"/>
    <w:rsid w:val="00BE0ED9"/>
    <w:rsid w:val="00BE3198"/>
    <w:rsid w:val="00BF3463"/>
    <w:rsid w:val="00BF4FE1"/>
    <w:rsid w:val="00C00450"/>
    <w:rsid w:val="00C03186"/>
    <w:rsid w:val="00C074FE"/>
    <w:rsid w:val="00C11657"/>
    <w:rsid w:val="00C16754"/>
    <w:rsid w:val="00C2588F"/>
    <w:rsid w:val="00C36EFC"/>
    <w:rsid w:val="00C456D3"/>
    <w:rsid w:val="00C51453"/>
    <w:rsid w:val="00C548EF"/>
    <w:rsid w:val="00C567DB"/>
    <w:rsid w:val="00C7002C"/>
    <w:rsid w:val="00C745F8"/>
    <w:rsid w:val="00C76802"/>
    <w:rsid w:val="00C77F66"/>
    <w:rsid w:val="00C908AD"/>
    <w:rsid w:val="00CA15AC"/>
    <w:rsid w:val="00CC528E"/>
    <w:rsid w:val="00CC7471"/>
    <w:rsid w:val="00CD04A3"/>
    <w:rsid w:val="00CD069B"/>
    <w:rsid w:val="00CE3D78"/>
    <w:rsid w:val="00CF068F"/>
    <w:rsid w:val="00CF593C"/>
    <w:rsid w:val="00CF79D4"/>
    <w:rsid w:val="00D000EE"/>
    <w:rsid w:val="00D016C6"/>
    <w:rsid w:val="00D05E43"/>
    <w:rsid w:val="00D1226E"/>
    <w:rsid w:val="00D20427"/>
    <w:rsid w:val="00D536D6"/>
    <w:rsid w:val="00D60F66"/>
    <w:rsid w:val="00D71B34"/>
    <w:rsid w:val="00D7578D"/>
    <w:rsid w:val="00D77049"/>
    <w:rsid w:val="00D8053A"/>
    <w:rsid w:val="00D80724"/>
    <w:rsid w:val="00D81FAC"/>
    <w:rsid w:val="00D83345"/>
    <w:rsid w:val="00D83EB9"/>
    <w:rsid w:val="00D91185"/>
    <w:rsid w:val="00D97B06"/>
    <w:rsid w:val="00DA089C"/>
    <w:rsid w:val="00DA39D8"/>
    <w:rsid w:val="00DA418F"/>
    <w:rsid w:val="00DC6FC5"/>
    <w:rsid w:val="00DD0156"/>
    <w:rsid w:val="00DD0D87"/>
    <w:rsid w:val="00DE3BF1"/>
    <w:rsid w:val="00DF6C5E"/>
    <w:rsid w:val="00E12D92"/>
    <w:rsid w:val="00E12DFB"/>
    <w:rsid w:val="00E13006"/>
    <w:rsid w:val="00E17B22"/>
    <w:rsid w:val="00E24478"/>
    <w:rsid w:val="00E413A7"/>
    <w:rsid w:val="00E6268F"/>
    <w:rsid w:val="00E6769F"/>
    <w:rsid w:val="00E72D93"/>
    <w:rsid w:val="00E769A8"/>
    <w:rsid w:val="00E80ECA"/>
    <w:rsid w:val="00E852BB"/>
    <w:rsid w:val="00E90867"/>
    <w:rsid w:val="00E932B3"/>
    <w:rsid w:val="00E9765A"/>
    <w:rsid w:val="00EA1E35"/>
    <w:rsid w:val="00EA2EF0"/>
    <w:rsid w:val="00EB348E"/>
    <w:rsid w:val="00EB3CCE"/>
    <w:rsid w:val="00EC50B7"/>
    <w:rsid w:val="00ED1D89"/>
    <w:rsid w:val="00ED47DB"/>
    <w:rsid w:val="00EF0A18"/>
    <w:rsid w:val="00EF208E"/>
    <w:rsid w:val="00EF442F"/>
    <w:rsid w:val="00EF5290"/>
    <w:rsid w:val="00F05B06"/>
    <w:rsid w:val="00F23C0E"/>
    <w:rsid w:val="00F30551"/>
    <w:rsid w:val="00F47737"/>
    <w:rsid w:val="00F4793A"/>
    <w:rsid w:val="00F47E90"/>
    <w:rsid w:val="00F63B78"/>
    <w:rsid w:val="00F64C51"/>
    <w:rsid w:val="00F66AFA"/>
    <w:rsid w:val="00F70C1E"/>
    <w:rsid w:val="00F74788"/>
    <w:rsid w:val="00F75958"/>
    <w:rsid w:val="00F86B3E"/>
    <w:rsid w:val="00FB7A59"/>
    <w:rsid w:val="00FC723F"/>
    <w:rsid w:val="00FE014A"/>
    <w:rsid w:val="00FE0C2B"/>
    <w:rsid w:val="00FE3C60"/>
    <w:rsid w:val="00FF1A8F"/>
    <w:rsid w:val="00FF59A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uiPriority w:val="99"/>
    <w:rsid w:val="00AF4F27"/>
    <w:rPr>
      <w:rFonts w:ascii="Tahoma" w:hAnsi="Tahoma"/>
      <w:sz w:val="16"/>
      <w:szCs w:val="16"/>
    </w:rPr>
  </w:style>
  <w:style w:type="character" w:customStyle="1" w:styleId="TextedebullesCar">
    <w:name w:val="Texte de bulles Car"/>
    <w:link w:val="Textedebulles"/>
    <w:uiPriority w:val="99"/>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qFormat/>
    <w:rsid w:val="00A728F1"/>
    <w:pPr>
      <w:jc w:val="center"/>
    </w:pPr>
    <w:rPr>
      <w:rFonts w:eastAsia="SimSun"/>
      <w:sz w:val="28"/>
      <w:szCs w:val="28"/>
      <w:lang w:eastAsia="zh-CN"/>
    </w:rPr>
  </w:style>
  <w:style w:type="character" w:customStyle="1" w:styleId="TitreCar">
    <w:name w:val="Titre Car"/>
    <w:basedOn w:val="Policepardfaut"/>
    <w:link w:val="Titre"/>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rsid w:val="004613CF"/>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centr">
    <w:name w:val="Block Text"/>
    <w:basedOn w:val="Normal"/>
    <w:rsid w:val="0014509C"/>
    <w:pPr>
      <w:ind w:left="540" w:right="180" w:firstLine="1440"/>
      <w:jc w:val="both"/>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09041">
      <w:bodyDiv w:val="1"/>
      <w:marLeft w:val="0"/>
      <w:marRight w:val="0"/>
      <w:marTop w:val="0"/>
      <w:marBottom w:val="0"/>
      <w:divBdr>
        <w:top w:val="none" w:sz="0" w:space="0" w:color="auto"/>
        <w:left w:val="none" w:sz="0" w:space="0" w:color="auto"/>
        <w:bottom w:val="none" w:sz="0" w:space="0" w:color="auto"/>
        <w:right w:val="none" w:sz="0" w:space="0" w:color="auto"/>
      </w:divBdr>
    </w:div>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715356093">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102828900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0983481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 w:id="212194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archespublics.gov.m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51B08-79E7-4B6B-8BBC-9F3B119B7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7</Pages>
  <Words>2911</Words>
  <Characters>16015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18889</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92</cp:revision>
  <cp:lastPrinted>2023-07-28T11:23:00Z</cp:lastPrinted>
  <dcterms:created xsi:type="dcterms:W3CDTF">2019-04-03T14:26:00Z</dcterms:created>
  <dcterms:modified xsi:type="dcterms:W3CDTF">2023-07-31T13:03:00Z</dcterms:modified>
</cp:coreProperties>
</file>